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682AD" w14:textId="77777777" w:rsidR="00711842" w:rsidRPr="00711842" w:rsidRDefault="00711842" w:rsidP="009D23D8">
      <w:pPr>
        <w:spacing w:after="0" w:line="240" w:lineRule="auto"/>
        <w:rPr>
          <w:rFonts w:ascii="Times New Roman" w:hAnsi="Times New Roman"/>
          <w:sz w:val="24"/>
          <w:szCs w:val="24"/>
        </w:rPr>
      </w:pPr>
      <w:r>
        <w:rPr>
          <w:rFonts w:ascii="Times New Roman" w:hAnsi="Times New Roman"/>
          <w:b/>
          <w:sz w:val="28"/>
          <w:szCs w:val="28"/>
        </w:rPr>
        <w:t xml:space="preserve">                                                                                                               </w:t>
      </w:r>
      <w:r w:rsidRPr="00711842">
        <w:rPr>
          <w:rFonts w:ascii="Times New Roman" w:hAnsi="Times New Roman"/>
          <w:sz w:val="24"/>
          <w:szCs w:val="24"/>
        </w:rPr>
        <w:t>EELNÕU</w:t>
      </w:r>
    </w:p>
    <w:p w14:paraId="1B7FFEBE" w14:textId="14C18A07" w:rsidR="00711842" w:rsidRPr="00AD56F7" w:rsidRDefault="002F49E3" w:rsidP="009D23D8">
      <w:pPr>
        <w:spacing w:after="0" w:line="240" w:lineRule="auto"/>
        <w:rPr>
          <w:rFonts w:ascii="Times New Roman" w:hAnsi="Times New Roman"/>
          <w:iCs/>
          <w:sz w:val="28"/>
          <w:szCs w:val="28"/>
          <w:rPrChange w:id="0" w:author="Moonika Kuusk - JUSTDIGI" w:date="2025-01-29T14:58:00Z" w16du:dateUtc="2025-01-29T12:58:00Z">
            <w:rPr>
              <w:rFonts w:ascii="Times New Roman" w:hAnsi="Times New Roman"/>
              <w:i/>
              <w:sz w:val="28"/>
              <w:szCs w:val="28"/>
            </w:rPr>
          </w:rPrChange>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5965C1" w:rsidRPr="00AD56F7">
        <w:rPr>
          <w:rFonts w:ascii="Times New Roman" w:hAnsi="Times New Roman"/>
          <w:iCs/>
          <w:sz w:val="28"/>
          <w:szCs w:val="28"/>
          <w:rPrChange w:id="1" w:author="Moonika Kuusk - JUSTDIGI" w:date="2025-01-29T14:58:00Z" w16du:dateUtc="2025-01-29T12:58:00Z">
            <w:rPr>
              <w:rFonts w:ascii="Times New Roman" w:hAnsi="Times New Roman"/>
              <w:i/>
              <w:sz w:val="28"/>
              <w:szCs w:val="28"/>
            </w:rPr>
          </w:rPrChange>
        </w:rPr>
        <w:t>30</w:t>
      </w:r>
      <w:r w:rsidRPr="00AD56F7">
        <w:rPr>
          <w:rFonts w:ascii="Times New Roman" w:hAnsi="Times New Roman"/>
          <w:iCs/>
          <w:sz w:val="28"/>
          <w:szCs w:val="28"/>
          <w:rPrChange w:id="2" w:author="Moonika Kuusk - JUSTDIGI" w:date="2025-01-29T14:58:00Z" w16du:dateUtc="2025-01-29T12:58:00Z">
            <w:rPr>
              <w:rFonts w:ascii="Times New Roman" w:hAnsi="Times New Roman"/>
              <w:i/>
              <w:sz w:val="28"/>
              <w:szCs w:val="28"/>
            </w:rPr>
          </w:rPrChange>
        </w:rPr>
        <w:t>.</w:t>
      </w:r>
      <w:r w:rsidR="00C85427" w:rsidRPr="00AD56F7">
        <w:rPr>
          <w:rFonts w:ascii="Times New Roman" w:hAnsi="Times New Roman"/>
          <w:iCs/>
          <w:sz w:val="28"/>
          <w:szCs w:val="28"/>
          <w:rPrChange w:id="3" w:author="Moonika Kuusk - JUSTDIGI" w:date="2025-01-29T14:58:00Z" w16du:dateUtc="2025-01-29T12:58:00Z">
            <w:rPr>
              <w:rFonts w:ascii="Times New Roman" w:hAnsi="Times New Roman"/>
              <w:i/>
              <w:sz w:val="28"/>
              <w:szCs w:val="28"/>
            </w:rPr>
          </w:rPrChange>
        </w:rPr>
        <w:t>1</w:t>
      </w:r>
      <w:r w:rsidR="00B845A1" w:rsidRPr="00AD56F7">
        <w:rPr>
          <w:rFonts w:ascii="Times New Roman" w:hAnsi="Times New Roman"/>
          <w:iCs/>
          <w:sz w:val="28"/>
          <w:szCs w:val="28"/>
          <w:rPrChange w:id="4" w:author="Moonika Kuusk - JUSTDIGI" w:date="2025-01-29T14:58:00Z" w16du:dateUtc="2025-01-29T12:58:00Z">
            <w:rPr>
              <w:rFonts w:ascii="Times New Roman" w:hAnsi="Times New Roman"/>
              <w:i/>
              <w:sz w:val="28"/>
              <w:szCs w:val="28"/>
            </w:rPr>
          </w:rPrChange>
        </w:rPr>
        <w:t>2</w:t>
      </w:r>
      <w:r w:rsidRPr="00AD56F7">
        <w:rPr>
          <w:rFonts w:ascii="Times New Roman" w:hAnsi="Times New Roman"/>
          <w:iCs/>
          <w:sz w:val="28"/>
          <w:szCs w:val="28"/>
          <w:rPrChange w:id="5" w:author="Moonika Kuusk - JUSTDIGI" w:date="2025-01-29T14:58:00Z" w16du:dateUtc="2025-01-29T12:58:00Z">
            <w:rPr>
              <w:rFonts w:ascii="Times New Roman" w:hAnsi="Times New Roman"/>
              <w:i/>
              <w:sz w:val="28"/>
              <w:szCs w:val="28"/>
            </w:rPr>
          </w:rPrChange>
        </w:rPr>
        <w:t>.</w:t>
      </w:r>
      <w:r w:rsidR="000E7EA3" w:rsidRPr="00AD56F7">
        <w:rPr>
          <w:rFonts w:ascii="Times New Roman" w:hAnsi="Times New Roman"/>
          <w:iCs/>
          <w:sz w:val="28"/>
          <w:szCs w:val="28"/>
          <w:rPrChange w:id="6" w:author="Moonika Kuusk - JUSTDIGI" w:date="2025-01-29T14:58:00Z" w16du:dateUtc="2025-01-29T12:58:00Z">
            <w:rPr>
              <w:rFonts w:ascii="Times New Roman" w:hAnsi="Times New Roman"/>
              <w:i/>
              <w:sz w:val="28"/>
              <w:szCs w:val="28"/>
            </w:rPr>
          </w:rPrChange>
        </w:rPr>
        <w:t>2024</w:t>
      </w:r>
    </w:p>
    <w:p w14:paraId="185C74F9" w14:textId="77777777" w:rsidR="002F49E3" w:rsidRDefault="002F49E3" w:rsidP="009D23D8">
      <w:pPr>
        <w:spacing w:after="0" w:line="240" w:lineRule="auto"/>
        <w:rPr>
          <w:rFonts w:ascii="Times New Roman" w:hAnsi="Times New Roman"/>
          <w:b/>
          <w:sz w:val="28"/>
          <w:szCs w:val="28"/>
        </w:rPr>
      </w:pPr>
    </w:p>
    <w:p w14:paraId="2E0045E8" w14:textId="4EC5F1E3" w:rsidR="00673518" w:rsidRPr="003831C7" w:rsidRDefault="00711842" w:rsidP="003831C7">
      <w:pPr>
        <w:spacing w:after="0" w:line="240" w:lineRule="auto"/>
        <w:jc w:val="center"/>
        <w:rPr>
          <w:rFonts w:ascii="Times New Roman" w:hAnsi="Times New Roman"/>
          <w:b/>
          <w:sz w:val="32"/>
          <w:szCs w:val="32"/>
        </w:rPr>
      </w:pPr>
      <w:r w:rsidRPr="003831C7">
        <w:rPr>
          <w:rFonts w:ascii="Times New Roman" w:hAnsi="Times New Roman"/>
          <w:b/>
          <w:sz w:val="32"/>
          <w:szCs w:val="32"/>
        </w:rPr>
        <w:t>Kohaliku omavalitsuse üksuse finantsjuhtimise seaduse</w:t>
      </w:r>
      <w:r w:rsidR="001248E5">
        <w:rPr>
          <w:rFonts w:ascii="Times New Roman" w:hAnsi="Times New Roman"/>
          <w:b/>
          <w:sz w:val="32"/>
          <w:szCs w:val="32"/>
        </w:rPr>
        <w:t>, Eesti territooriumi haldusjaotuse seaduse</w:t>
      </w:r>
      <w:r w:rsidR="0005237F" w:rsidRPr="003831C7">
        <w:rPr>
          <w:rFonts w:ascii="Times New Roman" w:hAnsi="Times New Roman"/>
          <w:b/>
          <w:sz w:val="32"/>
          <w:szCs w:val="32"/>
        </w:rPr>
        <w:t xml:space="preserve"> ja </w:t>
      </w:r>
      <w:bookmarkStart w:id="7" w:name="_Hlk173502934"/>
      <w:r w:rsidR="0005237F" w:rsidRPr="003831C7">
        <w:rPr>
          <w:rFonts w:ascii="Times New Roman" w:hAnsi="Times New Roman"/>
          <w:b/>
          <w:sz w:val="32"/>
          <w:szCs w:val="32"/>
        </w:rPr>
        <w:t>kohaliku omavalitsuse korralduse seaduse</w:t>
      </w:r>
      <w:r w:rsidRPr="003831C7">
        <w:rPr>
          <w:rFonts w:ascii="Times New Roman" w:hAnsi="Times New Roman"/>
          <w:b/>
          <w:sz w:val="32"/>
          <w:szCs w:val="32"/>
        </w:rPr>
        <w:t xml:space="preserve"> </w:t>
      </w:r>
      <w:bookmarkEnd w:id="7"/>
      <w:r w:rsidRPr="003831C7">
        <w:rPr>
          <w:rFonts w:ascii="Times New Roman" w:hAnsi="Times New Roman"/>
          <w:b/>
          <w:sz w:val="32"/>
          <w:szCs w:val="32"/>
        </w:rPr>
        <w:t>muutmi</w:t>
      </w:r>
      <w:r w:rsidR="00852AF6" w:rsidRPr="003831C7">
        <w:rPr>
          <w:rFonts w:ascii="Times New Roman" w:hAnsi="Times New Roman"/>
          <w:b/>
          <w:sz w:val="32"/>
          <w:szCs w:val="32"/>
        </w:rPr>
        <w:t>s</w:t>
      </w:r>
      <w:r w:rsidRPr="003831C7">
        <w:rPr>
          <w:rFonts w:ascii="Times New Roman" w:hAnsi="Times New Roman"/>
          <w:b/>
          <w:sz w:val="32"/>
          <w:szCs w:val="32"/>
        </w:rPr>
        <w:t xml:space="preserve">e </w:t>
      </w:r>
      <w:r w:rsidR="00852AF6" w:rsidRPr="003831C7">
        <w:rPr>
          <w:rFonts w:ascii="Times New Roman" w:hAnsi="Times New Roman"/>
          <w:b/>
          <w:sz w:val="32"/>
          <w:szCs w:val="32"/>
        </w:rPr>
        <w:t>seadus</w:t>
      </w:r>
    </w:p>
    <w:p w14:paraId="5B8699C4" w14:textId="77777777" w:rsidR="00711842" w:rsidRPr="00957251" w:rsidRDefault="00711842" w:rsidP="009D23D8">
      <w:pPr>
        <w:spacing w:after="0" w:line="240" w:lineRule="auto"/>
        <w:rPr>
          <w:rFonts w:ascii="Times New Roman" w:hAnsi="Times New Roman"/>
          <w:b/>
          <w:sz w:val="24"/>
          <w:szCs w:val="24"/>
        </w:rPr>
      </w:pPr>
    </w:p>
    <w:p w14:paraId="55C5CECA" w14:textId="77777777" w:rsidR="00BE700E" w:rsidRPr="003831C7" w:rsidRDefault="00A61503" w:rsidP="00E26679">
      <w:pPr>
        <w:spacing w:after="0" w:line="240" w:lineRule="auto"/>
        <w:jc w:val="both"/>
        <w:rPr>
          <w:rFonts w:ascii="Times New Roman" w:hAnsi="Times New Roman"/>
          <w:b/>
          <w:sz w:val="24"/>
          <w:szCs w:val="24"/>
        </w:rPr>
      </w:pPr>
      <w:r w:rsidRPr="00957251">
        <w:rPr>
          <w:rFonts w:ascii="Times New Roman" w:hAnsi="Times New Roman"/>
          <w:b/>
          <w:bCs/>
          <w:sz w:val="24"/>
          <w:szCs w:val="24"/>
        </w:rPr>
        <w:t>§ 1</w:t>
      </w:r>
      <w:r w:rsidRPr="00957251">
        <w:rPr>
          <w:rFonts w:ascii="Times New Roman" w:hAnsi="Times New Roman"/>
          <w:bCs/>
          <w:sz w:val="24"/>
          <w:szCs w:val="24"/>
        </w:rPr>
        <w:t xml:space="preserve">. </w:t>
      </w:r>
      <w:r w:rsidR="00BE700E" w:rsidRPr="003831C7">
        <w:rPr>
          <w:rFonts w:ascii="Times New Roman" w:hAnsi="Times New Roman"/>
          <w:b/>
          <w:sz w:val="24"/>
          <w:szCs w:val="24"/>
        </w:rPr>
        <w:t>Kohaliku omavalitsuse üksuse finantsjuhtimise seaduse muutmine</w:t>
      </w:r>
    </w:p>
    <w:p w14:paraId="209B0C60" w14:textId="77777777" w:rsidR="00BE700E" w:rsidRDefault="00BE700E" w:rsidP="00E26679">
      <w:pPr>
        <w:spacing w:after="0" w:line="240" w:lineRule="auto"/>
        <w:jc w:val="both"/>
        <w:rPr>
          <w:rFonts w:ascii="Times New Roman" w:hAnsi="Times New Roman"/>
          <w:bCs/>
          <w:sz w:val="24"/>
          <w:szCs w:val="24"/>
        </w:rPr>
      </w:pPr>
    </w:p>
    <w:p w14:paraId="7736956A" w14:textId="77777777" w:rsidR="002F49E3" w:rsidRPr="00957251" w:rsidRDefault="002F49E3" w:rsidP="00E26679">
      <w:pPr>
        <w:spacing w:after="0" w:line="240" w:lineRule="auto"/>
        <w:jc w:val="both"/>
        <w:rPr>
          <w:rFonts w:ascii="Times New Roman" w:hAnsi="Times New Roman"/>
          <w:bCs/>
          <w:sz w:val="24"/>
          <w:szCs w:val="24"/>
        </w:rPr>
      </w:pPr>
      <w:r w:rsidRPr="00957251">
        <w:rPr>
          <w:rFonts w:ascii="Times New Roman" w:hAnsi="Times New Roman"/>
          <w:bCs/>
          <w:sz w:val="24"/>
          <w:szCs w:val="24"/>
        </w:rPr>
        <w:t>Kohaliku omavalitsuse üksuse finantsjuhtimise seaduses tehakse järgmised muudatused:</w:t>
      </w:r>
    </w:p>
    <w:p w14:paraId="040EFBD9" w14:textId="77777777" w:rsidR="00524D4E" w:rsidRPr="00957251" w:rsidRDefault="00524D4E" w:rsidP="00E26679">
      <w:pPr>
        <w:spacing w:after="0" w:line="240" w:lineRule="auto"/>
        <w:jc w:val="both"/>
        <w:rPr>
          <w:rFonts w:ascii="Times New Roman" w:hAnsi="Times New Roman"/>
          <w:bCs/>
          <w:sz w:val="24"/>
          <w:szCs w:val="24"/>
        </w:rPr>
      </w:pPr>
    </w:p>
    <w:p w14:paraId="4DE05C84" w14:textId="05F7974F" w:rsidR="00164040" w:rsidRPr="00BE700E" w:rsidRDefault="00385F82" w:rsidP="00E26679">
      <w:pPr>
        <w:spacing w:after="0" w:line="240" w:lineRule="auto"/>
        <w:jc w:val="both"/>
        <w:rPr>
          <w:rFonts w:ascii="Times New Roman" w:hAnsi="Times New Roman"/>
          <w:sz w:val="24"/>
          <w:szCs w:val="24"/>
        </w:rPr>
      </w:pPr>
      <w:r w:rsidRPr="00957251">
        <w:rPr>
          <w:rFonts w:ascii="Times New Roman" w:hAnsi="Times New Roman"/>
          <w:b/>
          <w:bCs/>
          <w:sz w:val="24"/>
          <w:szCs w:val="24"/>
        </w:rPr>
        <w:t xml:space="preserve">1) </w:t>
      </w:r>
      <w:r w:rsidR="00164040" w:rsidRPr="00957251">
        <w:rPr>
          <w:rFonts w:ascii="Times New Roman" w:hAnsi="Times New Roman"/>
          <w:sz w:val="24"/>
          <w:szCs w:val="24"/>
        </w:rPr>
        <w:t>paragrahvis 1</w:t>
      </w:r>
      <w:r w:rsidR="00164040" w:rsidRPr="00BE700E">
        <w:rPr>
          <w:rFonts w:ascii="Times New Roman" w:hAnsi="Times New Roman"/>
          <w:sz w:val="24"/>
          <w:szCs w:val="24"/>
        </w:rPr>
        <w:t xml:space="preserve">, </w:t>
      </w:r>
      <w:r w:rsidR="00BE700E" w:rsidRPr="00BE700E">
        <w:rPr>
          <w:rFonts w:ascii="Times New Roman" w:hAnsi="Times New Roman"/>
          <w:sz w:val="24"/>
          <w:szCs w:val="24"/>
        </w:rPr>
        <w:t>§ 20 lõike 3</w:t>
      </w:r>
      <w:r w:rsidR="00BE700E">
        <w:rPr>
          <w:rFonts w:ascii="Times New Roman" w:hAnsi="Times New Roman"/>
          <w:sz w:val="24"/>
          <w:szCs w:val="24"/>
        </w:rPr>
        <w:t xml:space="preserve"> punktides 4 ja 5 ning lõikes 6, § 22 lõike 2 punktis 3</w:t>
      </w:r>
      <w:r w:rsidR="00BE700E" w:rsidRPr="00BE700E">
        <w:rPr>
          <w:rFonts w:ascii="Times New Roman" w:hAnsi="Times New Roman"/>
          <w:sz w:val="24"/>
          <w:szCs w:val="24"/>
          <w:vertAlign w:val="superscript"/>
        </w:rPr>
        <w:t>1</w:t>
      </w:r>
      <w:r w:rsidR="00BE700E">
        <w:rPr>
          <w:rFonts w:ascii="Times New Roman" w:hAnsi="Times New Roman"/>
          <w:sz w:val="24"/>
          <w:szCs w:val="24"/>
        </w:rPr>
        <w:t>, § 32 lõikes 1 ja lõike 2 punktis 2, § 34</w:t>
      </w:r>
      <w:r w:rsidR="00BE700E" w:rsidRPr="00BE700E">
        <w:rPr>
          <w:rFonts w:ascii="Times New Roman" w:hAnsi="Times New Roman"/>
          <w:sz w:val="24"/>
          <w:szCs w:val="24"/>
          <w:vertAlign w:val="superscript"/>
        </w:rPr>
        <w:t>1</w:t>
      </w:r>
      <w:r w:rsidR="00BE700E">
        <w:rPr>
          <w:rFonts w:ascii="Times New Roman" w:hAnsi="Times New Roman"/>
          <w:sz w:val="24"/>
          <w:szCs w:val="24"/>
        </w:rPr>
        <w:t xml:space="preserve"> lõikes 1, </w:t>
      </w:r>
      <w:r w:rsidR="00BE700E">
        <w:rPr>
          <w:rFonts w:ascii="Times New Roman" w:hAnsi="Times New Roman"/>
          <w:color w:val="202020"/>
          <w:sz w:val="24"/>
          <w:szCs w:val="24"/>
          <w:shd w:val="clear" w:color="auto" w:fill="FFFFFF"/>
        </w:rPr>
        <w:t xml:space="preserve">§ 39 lõikes 1, § 40 lõikes 1, § 41 punktis 1, § 42 lõike 1 punktis 2 ning lõigetes 2 ja 3, § 47 lõigetes 1 ja </w:t>
      </w:r>
      <w:r w:rsidR="004E5BBC">
        <w:rPr>
          <w:rFonts w:ascii="Times New Roman" w:hAnsi="Times New Roman"/>
          <w:color w:val="202020"/>
          <w:sz w:val="24"/>
          <w:szCs w:val="24"/>
          <w:shd w:val="clear" w:color="auto" w:fill="FFFFFF"/>
        </w:rPr>
        <w:t>7</w:t>
      </w:r>
      <w:r w:rsidR="00BE700E">
        <w:rPr>
          <w:rFonts w:ascii="Times New Roman" w:hAnsi="Times New Roman"/>
          <w:color w:val="202020"/>
          <w:sz w:val="24"/>
          <w:szCs w:val="24"/>
          <w:shd w:val="clear" w:color="auto" w:fill="FFFFFF"/>
        </w:rPr>
        <w:t xml:space="preserve">, § 49 lõikes 4, § </w:t>
      </w:r>
      <w:r w:rsidR="009076AD">
        <w:rPr>
          <w:rFonts w:ascii="Times New Roman" w:hAnsi="Times New Roman"/>
          <w:color w:val="202020"/>
          <w:sz w:val="24"/>
          <w:szCs w:val="24"/>
          <w:shd w:val="clear" w:color="auto" w:fill="FFFFFF"/>
        </w:rPr>
        <w:t xml:space="preserve">52 </w:t>
      </w:r>
      <w:r w:rsidR="00BE700E">
        <w:rPr>
          <w:rFonts w:ascii="Times New Roman" w:hAnsi="Times New Roman"/>
          <w:color w:val="202020"/>
          <w:sz w:val="24"/>
          <w:szCs w:val="24"/>
          <w:shd w:val="clear" w:color="auto" w:fill="FFFFFF"/>
        </w:rPr>
        <w:t xml:space="preserve">lõike 1 punktis 2, lõike 3 punktis 2 ja lõike 4 punktis 2 asendatakse </w:t>
      </w:r>
      <w:r w:rsidR="00E31649">
        <w:rPr>
          <w:rFonts w:ascii="Times New Roman" w:hAnsi="Times New Roman"/>
          <w:color w:val="202020"/>
          <w:sz w:val="24"/>
          <w:szCs w:val="24"/>
          <w:shd w:val="clear" w:color="auto" w:fill="FFFFFF"/>
        </w:rPr>
        <w:t xml:space="preserve">läbivalt </w:t>
      </w:r>
      <w:r w:rsidR="00BE700E">
        <w:rPr>
          <w:rFonts w:ascii="Times New Roman" w:hAnsi="Times New Roman"/>
          <w:color w:val="202020"/>
          <w:sz w:val="24"/>
          <w:szCs w:val="24"/>
          <w:shd w:val="clear" w:color="auto" w:fill="FFFFFF"/>
        </w:rPr>
        <w:t>sõna „arvestusüksus“ sõnaga „konsolideerimisgrupp“ vastavas käändes;</w:t>
      </w:r>
    </w:p>
    <w:p w14:paraId="334A25FF" w14:textId="77777777" w:rsidR="00957251" w:rsidRPr="00BE700E" w:rsidRDefault="00957251" w:rsidP="00E26679">
      <w:pPr>
        <w:spacing w:after="0" w:line="240" w:lineRule="auto"/>
        <w:jc w:val="both"/>
        <w:rPr>
          <w:rFonts w:ascii="Times New Roman" w:hAnsi="Times New Roman"/>
          <w:sz w:val="24"/>
          <w:szCs w:val="24"/>
        </w:rPr>
      </w:pPr>
    </w:p>
    <w:p w14:paraId="3EA06CA5" w14:textId="77777777" w:rsidR="00B57676" w:rsidRPr="00957251" w:rsidRDefault="00164040" w:rsidP="00E26679">
      <w:pPr>
        <w:spacing w:after="0" w:line="240" w:lineRule="auto"/>
        <w:jc w:val="both"/>
        <w:rPr>
          <w:rFonts w:ascii="Times New Roman" w:hAnsi="Times New Roman"/>
          <w:bCs/>
          <w:sz w:val="24"/>
          <w:szCs w:val="24"/>
        </w:rPr>
      </w:pPr>
      <w:r w:rsidRPr="00957251">
        <w:rPr>
          <w:rFonts w:ascii="Times New Roman" w:hAnsi="Times New Roman"/>
          <w:b/>
          <w:bCs/>
          <w:sz w:val="24"/>
          <w:szCs w:val="24"/>
        </w:rPr>
        <w:t xml:space="preserve">2) </w:t>
      </w:r>
      <w:r w:rsidR="00385F82" w:rsidRPr="00957251">
        <w:rPr>
          <w:rFonts w:ascii="Times New Roman" w:hAnsi="Times New Roman"/>
          <w:bCs/>
          <w:sz w:val="24"/>
          <w:szCs w:val="24"/>
        </w:rPr>
        <w:t>paragrahvi 2 punkt</w:t>
      </w:r>
      <w:r w:rsidR="00B57676" w:rsidRPr="00957251">
        <w:rPr>
          <w:rFonts w:ascii="Times New Roman" w:hAnsi="Times New Roman"/>
          <w:bCs/>
          <w:sz w:val="24"/>
          <w:szCs w:val="24"/>
        </w:rPr>
        <w:t xml:space="preserve">is </w:t>
      </w:r>
      <w:r w:rsidR="00385F82" w:rsidRPr="00957251">
        <w:rPr>
          <w:rFonts w:ascii="Times New Roman" w:hAnsi="Times New Roman"/>
          <w:bCs/>
          <w:sz w:val="24"/>
          <w:szCs w:val="24"/>
        </w:rPr>
        <w:t xml:space="preserve">5 </w:t>
      </w:r>
      <w:r w:rsidR="00B57676" w:rsidRPr="00957251">
        <w:rPr>
          <w:rFonts w:ascii="Times New Roman" w:hAnsi="Times New Roman"/>
          <w:bCs/>
          <w:sz w:val="24"/>
          <w:szCs w:val="24"/>
        </w:rPr>
        <w:t>asendatakse tekstiosa „</w:t>
      </w:r>
      <w:r w:rsidR="00B57676" w:rsidRPr="00957251">
        <w:rPr>
          <w:rFonts w:ascii="Times New Roman" w:hAnsi="Times New Roman"/>
          <w:color w:val="202020"/>
          <w:sz w:val="24"/>
          <w:szCs w:val="24"/>
          <w:shd w:val="clear" w:color="auto" w:fill="FFFFFF"/>
        </w:rPr>
        <w:t>§-</w:t>
      </w:r>
      <w:proofErr w:type="spellStart"/>
      <w:r w:rsidR="00B57676" w:rsidRPr="00957251">
        <w:rPr>
          <w:rFonts w:ascii="Times New Roman" w:hAnsi="Times New Roman"/>
          <w:color w:val="202020"/>
          <w:sz w:val="24"/>
          <w:szCs w:val="24"/>
          <w:shd w:val="clear" w:color="auto" w:fill="FFFFFF"/>
        </w:rPr>
        <w:t>dele</w:t>
      </w:r>
      <w:proofErr w:type="spellEnd"/>
      <w:r w:rsidR="00B57676" w:rsidRPr="00957251">
        <w:rPr>
          <w:rFonts w:ascii="Times New Roman" w:hAnsi="Times New Roman"/>
          <w:color w:val="202020"/>
          <w:sz w:val="24"/>
          <w:szCs w:val="24"/>
          <w:shd w:val="clear" w:color="auto" w:fill="FFFFFF"/>
        </w:rPr>
        <w:t xml:space="preserve"> 7 ja 14“ tekstiosaga „§-</w:t>
      </w:r>
      <w:proofErr w:type="spellStart"/>
      <w:r w:rsidR="00B57676" w:rsidRPr="00957251">
        <w:rPr>
          <w:rFonts w:ascii="Times New Roman" w:hAnsi="Times New Roman"/>
          <w:color w:val="202020"/>
          <w:sz w:val="24"/>
          <w:szCs w:val="24"/>
          <w:shd w:val="clear" w:color="auto" w:fill="FFFFFF"/>
        </w:rPr>
        <w:t>le</w:t>
      </w:r>
      <w:proofErr w:type="spellEnd"/>
      <w:r w:rsidR="00B57676" w:rsidRPr="00957251">
        <w:rPr>
          <w:rFonts w:ascii="Times New Roman" w:hAnsi="Times New Roman"/>
          <w:color w:val="202020"/>
          <w:sz w:val="24"/>
          <w:szCs w:val="24"/>
          <w:shd w:val="clear" w:color="auto" w:fill="FFFFFF"/>
        </w:rPr>
        <w:t xml:space="preserve"> 14“</w:t>
      </w:r>
      <w:r w:rsidR="00524D4E" w:rsidRPr="00957251">
        <w:rPr>
          <w:rFonts w:ascii="Times New Roman" w:hAnsi="Times New Roman"/>
          <w:color w:val="202020"/>
          <w:sz w:val="24"/>
          <w:szCs w:val="24"/>
          <w:shd w:val="clear" w:color="auto" w:fill="FFFFFF"/>
        </w:rPr>
        <w:t>;</w:t>
      </w:r>
    </w:p>
    <w:p w14:paraId="2B74DAF2" w14:textId="77777777" w:rsidR="00385F82" w:rsidRPr="00957251" w:rsidRDefault="00385F82" w:rsidP="00E26679">
      <w:pPr>
        <w:spacing w:after="0" w:line="240" w:lineRule="auto"/>
        <w:jc w:val="both"/>
        <w:rPr>
          <w:rFonts w:ascii="Times New Roman" w:hAnsi="Times New Roman"/>
          <w:color w:val="202020"/>
          <w:sz w:val="24"/>
          <w:szCs w:val="24"/>
          <w:shd w:val="clear" w:color="auto" w:fill="FFFFFF"/>
        </w:rPr>
      </w:pPr>
    </w:p>
    <w:p w14:paraId="0BFC1C38" w14:textId="5EEFC4E0" w:rsidR="004E5BBC" w:rsidRDefault="00957251" w:rsidP="00E26679">
      <w:pPr>
        <w:spacing w:after="0" w:line="240" w:lineRule="auto"/>
        <w:jc w:val="both"/>
        <w:rPr>
          <w:rFonts w:ascii="Times New Roman" w:hAnsi="Times New Roman"/>
          <w:sz w:val="24"/>
          <w:szCs w:val="24"/>
        </w:rPr>
      </w:pPr>
      <w:r w:rsidRPr="00957251">
        <w:rPr>
          <w:rFonts w:ascii="Times New Roman" w:hAnsi="Times New Roman"/>
          <w:b/>
          <w:color w:val="202020"/>
          <w:sz w:val="24"/>
          <w:szCs w:val="24"/>
          <w:shd w:val="clear" w:color="auto" w:fill="FFFFFF"/>
        </w:rPr>
        <w:t>3</w:t>
      </w:r>
      <w:r w:rsidR="00385F82" w:rsidRPr="00957251">
        <w:rPr>
          <w:rFonts w:ascii="Times New Roman" w:hAnsi="Times New Roman"/>
          <w:b/>
          <w:color w:val="202020"/>
          <w:sz w:val="24"/>
          <w:szCs w:val="24"/>
          <w:shd w:val="clear" w:color="auto" w:fill="FFFFFF"/>
        </w:rPr>
        <w:t>)</w:t>
      </w:r>
      <w:r w:rsidR="00385F82" w:rsidRPr="00957251">
        <w:rPr>
          <w:rFonts w:ascii="Times New Roman" w:hAnsi="Times New Roman"/>
          <w:color w:val="202020"/>
          <w:sz w:val="24"/>
          <w:szCs w:val="24"/>
          <w:shd w:val="clear" w:color="auto" w:fill="FFFFFF"/>
        </w:rPr>
        <w:t xml:space="preserve"> paragrahvi </w:t>
      </w:r>
      <w:r w:rsidR="00385F82" w:rsidRPr="00957251">
        <w:rPr>
          <w:rFonts w:ascii="Times New Roman" w:hAnsi="Times New Roman"/>
          <w:sz w:val="24"/>
          <w:szCs w:val="24"/>
        </w:rPr>
        <w:t xml:space="preserve">2 punkt 6 </w:t>
      </w:r>
      <w:r w:rsidR="004E5BBC">
        <w:rPr>
          <w:rFonts w:ascii="Times New Roman" w:hAnsi="Times New Roman"/>
          <w:sz w:val="24"/>
          <w:szCs w:val="24"/>
        </w:rPr>
        <w:t>muudetakse ja sõnastatakse järgmiselt:</w:t>
      </w:r>
    </w:p>
    <w:p w14:paraId="3D004A0F" w14:textId="3D3107C4" w:rsidR="00524D4E" w:rsidRPr="00957251" w:rsidRDefault="004E5BBC" w:rsidP="00E26679">
      <w:pPr>
        <w:spacing w:after="0" w:line="240" w:lineRule="auto"/>
        <w:jc w:val="both"/>
        <w:rPr>
          <w:rFonts w:ascii="Times New Roman" w:hAnsi="Times New Roman"/>
          <w:sz w:val="24"/>
          <w:szCs w:val="24"/>
        </w:rPr>
      </w:pPr>
      <w:r>
        <w:rPr>
          <w:rFonts w:ascii="Times New Roman" w:hAnsi="Times New Roman"/>
          <w:sz w:val="24"/>
          <w:szCs w:val="24"/>
        </w:rPr>
        <w:t xml:space="preserve">„6) </w:t>
      </w:r>
      <w:r w:rsidRPr="004E5BBC">
        <w:rPr>
          <w:rFonts w:ascii="Times New Roman" w:hAnsi="Times New Roman"/>
          <w:sz w:val="24"/>
          <w:szCs w:val="24"/>
        </w:rPr>
        <w:t>väljaminekud – põhitegevuse kulud vastavalt käesoleva seaduse §-le 15, põhivara, osaluste ja muude aktsiate või osade soetus, põhivara soetuseks antav sihtfinantseerimine, finantskulud ja laenude andmine ning § 17 lõike 1 punktis 2 nimetatud kohustuste täitmine;</w:t>
      </w:r>
      <w:r w:rsidR="00524D4E" w:rsidRPr="00957251">
        <w:rPr>
          <w:rFonts w:ascii="Times New Roman" w:hAnsi="Times New Roman"/>
          <w:color w:val="202020"/>
          <w:sz w:val="24"/>
          <w:szCs w:val="24"/>
          <w:shd w:val="clear" w:color="auto" w:fill="FFFFFF"/>
        </w:rPr>
        <w:t>“</w:t>
      </w:r>
      <w:r w:rsidR="0001494C">
        <w:rPr>
          <w:rFonts w:ascii="Times New Roman" w:hAnsi="Times New Roman"/>
          <w:color w:val="202020"/>
          <w:sz w:val="24"/>
          <w:szCs w:val="24"/>
          <w:shd w:val="clear" w:color="auto" w:fill="FFFFFF"/>
        </w:rPr>
        <w:t>;</w:t>
      </w:r>
      <w:r w:rsidR="00E74778">
        <w:rPr>
          <w:rFonts w:ascii="Times New Roman" w:hAnsi="Times New Roman"/>
          <w:color w:val="202020"/>
          <w:sz w:val="24"/>
          <w:szCs w:val="24"/>
          <w:shd w:val="clear" w:color="auto" w:fill="FFFFFF"/>
        </w:rPr>
        <w:t xml:space="preserve"> </w:t>
      </w:r>
    </w:p>
    <w:p w14:paraId="4F25FA9D" w14:textId="77777777" w:rsidR="00B57676" w:rsidRPr="00957251" w:rsidRDefault="00B57676" w:rsidP="00E26679">
      <w:pPr>
        <w:spacing w:after="0" w:line="240" w:lineRule="auto"/>
        <w:jc w:val="both"/>
        <w:rPr>
          <w:rFonts w:ascii="Times New Roman" w:hAnsi="Times New Roman"/>
          <w:b/>
          <w:bCs/>
          <w:sz w:val="24"/>
          <w:szCs w:val="24"/>
        </w:rPr>
      </w:pPr>
    </w:p>
    <w:p w14:paraId="7F0C38B7" w14:textId="11066140" w:rsidR="00A11AAA" w:rsidRPr="00957251" w:rsidRDefault="00957251" w:rsidP="004E5BBC">
      <w:pPr>
        <w:spacing w:after="0" w:line="240" w:lineRule="auto"/>
        <w:jc w:val="both"/>
        <w:rPr>
          <w:rFonts w:ascii="Times New Roman" w:hAnsi="Times New Roman"/>
          <w:bCs/>
          <w:sz w:val="24"/>
          <w:szCs w:val="24"/>
        </w:rPr>
      </w:pPr>
      <w:r w:rsidRPr="00957251">
        <w:rPr>
          <w:rFonts w:ascii="Times New Roman" w:hAnsi="Times New Roman"/>
          <w:b/>
          <w:bCs/>
          <w:sz w:val="24"/>
          <w:szCs w:val="24"/>
        </w:rPr>
        <w:t>4</w:t>
      </w:r>
      <w:r w:rsidR="00D64EE1" w:rsidRPr="00957251">
        <w:rPr>
          <w:rFonts w:ascii="Times New Roman" w:hAnsi="Times New Roman"/>
          <w:b/>
          <w:bCs/>
          <w:sz w:val="24"/>
          <w:szCs w:val="24"/>
        </w:rPr>
        <w:t xml:space="preserve">) </w:t>
      </w:r>
      <w:r w:rsidR="0043449F" w:rsidRPr="00957251">
        <w:rPr>
          <w:rFonts w:ascii="Times New Roman" w:hAnsi="Times New Roman"/>
          <w:bCs/>
          <w:sz w:val="24"/>
          <w:szCs w:val="24"/>
        </w:rPr>
        <w:t>p</w:t>
      </w:r>
      <w:r w:rsidR="00A11AAA" w:rsidRPr="00957251">
        <w:rPr>
          <w:rFonts w:ascii="Times New Roman" w:hAnsi="Times New Roman"/>
          <w:bCs/>
          <w:sz w:val="24"/>
          <w:szCs w:val="24"/>
        </w:rPr>
        <w:t>aragrahvi 2 punkt 8 muudetakse ja sõnastatakse järgmiselt:</w:t>
      </w:r>
    </w:p>
    <w:p w14:paraId="12E8C2F6" w14:textId="77777777" w:rsidR="00A11AAA" w:rsidRPr="00957251" w:rsidRDefault="00E26679" w:rsidP="00716B46">
      <w:pPr>
        <w:spacing w:after="0" w:line="240" w:lineRule="auto"/>
        <w:jc w:val="both"/>
        <w:rPr>
          <w:rFonts w:ascii="Times New Roman" w:hAnsi="Times New Roman"/>
          <w:sz w:val="24"/>
          <w:szCs w:val="24"/>
        </w:rPr>
      </w:pPr>
      <w:r w:rsidRPr="00957251">
        <w:rPr>
          <w:rFonts w:ascii="Times New Roman" w:hAnsi="Times New Roman"/>
          <w:bCs/>
          <w:sz w:val="24"/>
          <w:szCs w:val="24"/>
        </w:rPr>
        <w:t>„</w:t>
      </w:r>
      <w:r w:rsidR="00A11AAA" w:rsidRPr="00957251">
        <w:rPr>
          <w:rFonts w:ascii="Times New Roman" w:hAnsi="Times New Roman"/>
          <w:bCs/>
          <w:sz w:val="24"/>
          <w:szCs w:val="24"/>
        </w:rPr>
        <w:t xml:space="preserve">8) </w:t>
      </w:r>
      <w:r w:rsidR="00A11AAA" w:rsidRPr="005058D8">
        <w:rPr>
          <w:rFonts w:ascii="Times New Roman" w:hAnsi="Times New Roman"/>
          <w:bCs/>
          <w:sz w:val="24"/>
          <w:szCs w:val="24"/>
        </w:rPr>
        <w:t>kohaliku omavalitsuse üksuse konsolideerimisgrupp</w:t>
      </w:r>
      <w:r w:rsidR="00A11AAA" w:rsidRPr="00957251">
        <w:rPr>
          <w:rFonts w:ascii="Times New Roman" w:hAnsi="Times New Roman"/>
          <w:bCs/>
          <w:sz w:val="24"/>
          <w:szCs w:val="24"/>
        </w:rPr>
        <w:t xml:space="preserve"> </w:t>
      </w:r>
      <w:r w:rsidR="001D451D" w:rsidRPr="001D451D">
        <w:rPr>
          <w:rFonts w:ascii="Times New Roman" w:hAnsi="Times New Roman"/>
          <w:bCs/>
          <w:sz w:val="24"/>
          <w:szCs w:val="24"/>
        </w:rPr>
        <w:t>–</w:t>
      </w:r>
      <w:r w:rsidR="00A11AAA" w:rsidRPr="00957251">
        <w:rPr>
          <w:rFonts w:ascii="Times New Roman" w:hAnsi="Times New Roman"/>
          <w:bCs/>
          <w:sz w:val="24"/>
          <w:szCs w:val="24"/>
        </w:rPr>
        <w:t xml:space="preserve"> kohaliku omavalit</w:t>
      </w:r>
      <w:r w:rsidR="001C7D3A">
        <w:rPr>
          <w:rFonts w:ascii="Times New Roman" w:hAnsi="Times New Roman"/>
          <w:bCs/>
          <w:sz w:val="24"/>
          <w:szCs w:val="24"/>
        </w:rPr>
        <w:t>s</w:t>
      </w:r>
      <w:r w:rsidR="00A11AAA" w:rsidRPr="00957251">
        <w:rPr>
          <w:rFonts w:ascii="Times New Roman" w:hAnsi="Times New Roman"/>
          <w:bCs/>
          <w:sz w:val="24"/>
          <w:szCs w:val="24"/>
        </w:rPr>
        <w:t xml:space="preserve">use üksus </w:t>
      </w:r>
      <w:r w:rsidR="00412A54">
        <w:rPr>
          <w:rFonts w:ascii="Times New Roman" w:hAnsi="Times New Roman"/>
          <w:bCs/>
          <w:sz w:val="24"/>
          <w:szCs w:val="24"/>
        </w:rPr>
        <w:t>ning</w:t>
      </w:r>
      <w:r w:rsidR="00412A54" w:rsidRPr="00957251">
        <w:rPr>
          <w:rFonts w:ascii="Times New Roman" w:hAnsi="Times New Roman"/>
          <w:bCs/>
          <w:sz w:val="24"/>
          <w:szCs w:val="24"/>
        </w:rPr>
        <w:t xml:space="preserve"> </w:t>
      </w:r>
      <w:r w:rsidR="00A11AAA" w:rsidRPr="00957251">
        <w:rPr>
          <w:rFonts w:ascii="Times New Roman" w:hAnsi="Times New Roman"/>
          <w:bCs/>
          <w:sz w:val="24"/>
          <w:szCs w:val="24"/>
        </w:rPr>
        <w:t xml:space="preserve">tema </w:t>
      </w:r>
      <w:r w:rsidR="00A11AAA" w:rsidRPr="00957251">
        <w:rPr>
          <w:rFonts w:ascii="Times New Roman" w:hAnsi="Times New Roman"/>
          <w:sz w:val="24"/>
          <w:szCs w:val="24"/>
        </w:rPr>
        <w:t xml:space="preserve">valitseva mõju all olev </w:t>
      </w:r>
      <w:r w:rsidR="007C7935" w:rsidRPr="00957251">
        <w:rPr>
          <w:rFonts w:ascii="Times New Roman" w:hAnsi="Times New Roman"/>
          <w:sz w:val="24"/>
          <w:szCs w:val="24"/>
        </w:rPr>
        <w:t xml:space="preserve">äriühing, </w:t>
      </w:r>
      <w:proofErr w:type="spellStart"/>
      <w:r w:rsidR="003831C7">
        <w:rPr>
          <w:rFonts w:ascii="Times New Roman" w:hAnsi="Times New Roman"/>
          <w:sz w:val="24"/>
          <w:szCs w:val="24"/>
        </w:rPr>
        <w:t>tulundusühistu</w:t>
      </w:r>
      <w:proofErr w:type="spellEnd"/>
      <w:r w:rsidR="003831C7">
        <w:rPr>
          <w:rFonts w:ascii="Times New Roman" w:hAnsi="Times New Roman"/>
          <w:sz w:val="24"/>
          <w:szCs w:val="24"/>
        </w:rPr>
        <w:t xml:space="preserve">, </w:t>
      </w:r>
      <w:r w:rsidR="007C7935" w:rsidRPr="00957251">
        <w:rPr>
          <w:rFonts w:ascii="Times New Roman" w:hAnsi="Times New Roman"/>
          <w:sz w:val="24"/>
          <w:szCs w:val="24"/>
        </w:rPr>
        <w:t>sihtasutus ja mittetulundusühing</w:t>
      </w:r>
      <w:r w:rsidR="00110658" w:rsidRPr="00957251">
        <w:rPr>
          <w:rFonts w:ascii="Times New Roman" w:hAnsi="Times New Roman"/>
          <w:sz w:val="24"/>
          <w:szCs w:val="24"/>
        </w:rPr>
        <w:t>.</w:t>
      </w:r>
      <w:r w:rsidRPr="00957251">
        <w:rPr>
          <w:rFonts w:ascii="Times New Roman" w:hAnsi="Times New Roman"/>
          <w:sz w:val="24"/>
          <w:szCs w:val="24"/>
        </w:rPr>
        <w:t>“</w:t>
      </w:r>
      <w:r w:rsidR="00A11AAA" w:rsidRPr="00957251">
        <w:rPr>
          <w:rFonts w:ascii="Times New Roman" w:hAnsi="Times New Roman"/>
          <w:sz w:val="24"/>
          <w:szCs w:val="24"/>
        </w:rPr>
        <w:t>;</w:t>
      </w:r>
    </w:p>
    <w:p w14:paraId="068C2239" w14:textId="77777777" w:rsidR="00104D96" w:rsidRPr="00957251" w:rsidRDefault="00104D96" w:rsidP="00716B46">
      <w:pPr>
        <w:spacing w:after="0" w:line="240" w:lineRule="auto"/>
        <w:jc w:val="both"/>
        <w:rPr>
          <w:rFonts w:ascii="Times New Roman" w:hAnsi="Times New Roman"/>
          <w:bCs/>
          <w:sz w:val="24"/>
          <w:szCs w:val="24"/>
        </w:rPr>
      </w:pPr>
    </w:p>
    <w:p w14:paraId="4909A9CA" w14:textId="08CA0929" w:rsidR="00A11AAA" w:rsidRPr="00957251" w:rsidRDefault="00957251" w:rsidP="00716B46">
      <w:pPr>
        <w:spacing w:after="0" w:line="240" w:lineRule="auto"/>
        <w:jc w:val="both"/>
        <w:rPr>
          <w:rFonts w:ascii="Times New Roman" w:hAnsi="Times New Roman"/>
          <w:bCs/>
          <w:sz w:val="24"/>
          <w:szCs w:val="24"/>
        </w:rPr>
      </w:pPr>
      <w:r w:rsidRPr="00957251">
        <w:rPr>
          <w:rFonts w:ascii="Times New Roman" w:hAnsi="Times New Roman"/>
          <w:b/>
          <w:bCs/>
          <w:sz w:val="24"/>
          <w:szCs w:val="24"/>
        </w:rPr>
        <w:t>5</w:t>
      </w:r>
      <w:r w:rsidR="0043449F" w:rsidRPr="00957251">
        <w:rPr>
          <w:rFonts w:ascii="Times New Roman" w:hAnsi="Times New Roman"/>
          <w:b/>
          <w:bCs/>
          <w:sz w:val="24"/>
          <w:szCs w:val="24"/>
        </w:rPr>
        <w:t xml:space="preserve">) </w:t>
      </w:r>
      <w:r w:rsidR="0043449F" w:rsidRPr="00957251">
        <w:rPr>
          <w:rFonts w:ascii="Times New Roman" w:hAnsi="Times New Roman"/>
          <w:bCs/>
          <w:sz w:val="24"/>
          <w:szCs w:val="24"/>
        </w:rPr>
        <w:t>p</w:t>
      </w:r>
      <w:r w:rsidR="00104D96" w:rsidRPr="00957251">
        <w:rPr>
          <w:rFonts w:ascii="Times New Roman" w:hAnsi="Times New Roman"/>
          <w:bCs/>
          <w:sz w:val="24"/>
          <w:szCs w:val="24"/>
        </w:rPr>
        <w:t xml:space="preserve">aragrahvi 2 punkt 9 </w:t>
      </w:r>
      <w:r w:rsidR="00DB42BC" w:rsidRPr="00957251">
        <w:rPr>
          <w:rFonts w:ascii="Times New Roman" w:hAnsi="Times New Roman"/>
          <w:bCs/>
          <w:sz w:val="24"/>
          <w:szCs w:val="24"/>
        </w:rPr>
        <w:t>tunnistatakse kehtetuks</w:t>
      </w:r>
      <w:r w:rsidR="00AA383D" w:rsidRPr="00957251">
        <w:rPr>
          <w:rFonts w:ascii="Times New Roman" w:hAnsi="Times New Roman"/>
          <w:bCs/>
          <w:sz w:val="24"/>
          <w:szCs w:val="24"/>
        </w:rPr>
        <w:t>;</w:t>
      </w:r>
    </w:p>
    <w:p w14:paraId="12C3965C" w14:textId="77777777" w:rsidR="00346CF0" w:rsidRPr="00957251" w:rsidRDefault="00346CF0" w:rsidP="00716B46">
      <w:pPr>
        <w:spacing w:after="0" w:line="240" w:lineRule="auto"/>
        <w:jc w:val="both"/>
        <w:rPr>
          <w:rFonts w:ascii="Times New Roman" w:hAnsi="Times New Roman"/>
          <w:bCs/>
          <w:sz w:val="24"/>
          <w:szCs w:val="24"/>
        </w:rPr>
      </w:pPr>
    </w:p>
    <w:p w14:paraId="45F0B4B4" w14:textId="2C59150C" w:rsidR="007F769B" w:rsidRDefault="00215BB3" w:rsidP="00716B46">
      <w:pPr>
        <w:spacing w:after="0"/>
        <w:jc w:val="both"/>
        <w:rPr>
          <w:rFonts w:ascii="Times New Roman" w:hAnsi="Times New Roman"/>
          <w:sz w:val="24"/>
          <w:szCs w:val="24"/>
        </w:rPr>
      </w:pPr>
      <w:r w:rsidRPr="00957251">
        <w:rPr>
          <w:rFonts w:ascii="Times New Roman" w:hAnsi="Times New Roman"/>
          <w:b/>
          <w:sz w:val="24"/>
          <w:szCs w:val="24"/>
        </w:rPr>
        <w:t>6</w:t>
      </w:r>
      <w:r w:rsidR="0043449F" w:rsidRPr="00957251">
        <w:rPr>
          <w:rFonts w:ascii="Times New Roman" w:hAnsi="Times New Roman"/>
          <w:b/>
          <w:sz w:val="24"/>
          <w:szCs w:val="24"/>
        </w:rPr>
        <w:t>)</w:t>
      </w:r>
      <w:r w:rsidR="0043449F" w:rsidRPr="00957251">
        <w:rPr>
          <w:rFonts w:ascii="Times New Roman" w:hAnsi="Times New Roman"/>
          <w:sz w:val="24"/>
          <w:szCs w:val="24"/>
        </w:rPr>
        <w:t xml:space="preserve"> </w:t>
      </w:r>
      <w:r w:rsidR="007F769B">
        <w:rPr>
          <w:rFonts w:ascii="Times New Roman" w:hAnsi="Times New Roman"/>
          <w:sz w:val="24"/>
          <w:szCs w:val="24"/>
        </w:rPr>
        <w:t>seadust täiendatakse §-ga 4</w:t>
      </w:r>
      <w:r w:rsidR="007F769B" w:rsidRPr="005965C1">
        <w:rPr>
          <w:rFonts w:ascii="Times New Roman" w:hAnsi="Times New Roman"/>
          <w:sz w:val="24"/>
          <w:szCs w:val="24"/>
          <w:vertAlign w:val="superscript"/>
        </w:rPr>
        <w:t>1</w:t>
      </w:r>
      <w:r w:rsidR="007F769B">
        <w:rPr>
          <w:rFonts w:ascii="Times New Roman" w:hAnsi="Times New Roman"/>
          <w:sz w:val="24"/>
          <w:szCs w:val="24"/>
        </w:rPr>
        <w:t xml:space="preserve"> järgmises sõnastuses:</w:t>
      </w:r>
    </w:p>
    <w:p w14:paraId="0BC28A27" w14:textId="7B49AFC7" w:rsidR="007F769B" w:rsidRPr="005965C1" w:rsidRDefault="007F769B" w:rsidP="00716B46">
      <w:pPr>
        <w:spacing w:after="0"/>
        <w:jc w:val="both"/>
        <w:rPr>
          <w:rFonts w:ascii="Times New Roman" w:hAnsi="Times New Roman"/>
          <w:b/>
          <w:bCs/>
          <w:sz w:val="24"/>
          <w:szCs w:val="24"/>
        </w:rPr>
      </w:pPr>
      <w:r>
        <w:rPr>
          <w:rFonts w:ascii="Times New Roman" w:hAnsi="Times New Roman"/>
          <w:sz w:val="24"/>
          <w:szCs w:val="24"/>
        </w:rPr>
        <w:t>„</w:t>
      </w:r>
      <w:r w:rsidRPr="005965C1">
        <w:rPr>
          <w:rFonts w:ascii="Times New Roman" w:hAnsi="Times New Roman"/>
          <w:b/>
          <w:bCs/>
          <w:sz w:val="24"/>
          <w:szCs w:val="24"/>
        </w:rPr>
        <w:t>§ 4</w:t>
      </w:r>
      <w:r w:rsidRPr="005965C1">
        <w:rPr>
          <w:rFonts w:ascii="Times New Roman" w:hAnsi="Times New Roman"/>
          <w:b/>
          <w:bCs/>
          <w:sz w:val="24"/>
          <w:szCs w:val="24"/>
          <w:vertAlign w:val="superscript"/>
        </w:rPr>
        <w:t>1</w:t>
      </w:r>
      <w:r w:rsidRPr="005965C1">
        <w:rPr>
          <w:rFonts w:ascii="Times New Roman" w:hAnsi="Times New Roman"/>
          <w:b/>
          <w:bCs/>
          <w:sz w:val="24"/>
          <w:szCs w:val="24"/>
        </w:rPr>
        <w:t xml:space="preserve">. </w:t>
      </w:r>
      <w:r w:rsidR="004655B4">
        <w:rPr>
          <w:rFonts w:ascii="Times New Roman" w:hAnsi="Times New Roman"/>
          <w:b/>
          <w:bCs/>
          <w:sz w:val="24"/>
          <w:szCs w:val="24"/>
        </w:rPr>
        <w:t xml:space="preserve">Jooksva </w:t>
      </w:r>
      <w:r w:rsidR="00921BD1">
        <w:rPr>
          <w:rFonts w:ascii="Times New Roman" w:hAnsi="Times New Roman"/>
          <w:b/>
          <w:bCs/>
          <w:sz w:val="24"/>
          <w:szCs w:val="24"/>
        </w:rPr>
        <w:t>aasta eelarve</w:t>
      </w:r>
    </w:p>
    <w:p w14:paraId="3E196819" w14:textId="77777777" w:rsidR="00921BD1" w:rsidRDefault="00921BD1" w:rsidP="007F769B">
      <w:pPr>
        <w:spacing w:after="0"/>
        <w:jc w:val="both"/>
        <w:rPr>
          <w:rFonts w:ascii="Times New Roman" w:hAnsi="Times New Roman"/>
          <w:sz w:val="24"/>
          <w:szCs w:val="24"/>
        </w:rPr>
      </w:pPr>
    </w:p>
    <w:p w14:paraId="17C16D86" w14:textId="54E961E6" w:rsidR="007F769B" w:rsidRPr="007F769B" w:rsidRDefault="004655B4" w:rsidP="007F769B">
      <w:pPr>
        <w:spacing w:after="0"/>
        <w:jc w:val="both"/>
        <w:rPr>
          <w:rFonts w:ascii="Times New Roman" w:hAnsi="Times New Roman"/>
          <w:sz w:val="24"/>
          <w:szCs w:val="24"/>
        </w:rPr>
      </w:pPr>
      <w:r>
        <w:rPr>
          <w:rFonts w:ascii="Times New Roman" w:hAnsi="Times New Roman"/>
          <w:sz w:val="24"/>
          <w:szCs w:val="24"/>
        </w:rPr>
        <w:t xml:space="preserve">Jooksva </w:t>
      </w:r>
      <w:r w:rsidR="00921BD1">
        <w:rPr>
          <w:rFonts w:ascii="Times New Roman" w:hAnsi="Times New Roman"/>
          <w:sz w:val="24"/>
          <w:szCs w:val="24"/>
        </w:rPr>
        <w:t>aasta e</w:t>
      </w:r>
      <w:r w:rsidR="007F769B" w:rsidRPr="007F769B">
        <w:rPr>
          <w:rFonts w:ascii="Times New Roman" w:hAnsi="Times New Roman"/>
          <w:sz w:val="24"/>
          <w:szCs w:val="24"/>
        </w:rPr>
        <w:t>elarvena käsitatakse:</w:t>
      </w:r>
    </w:p>
    <w:p w14:paraId="72937B27" w14:textId="77777777" w:rsidR="007F769B" w:rsidRPr="007F769B" w:rsidRDefault="007F769B" w:rsidP="007F769B">
      <w:pPr>
        <w:spacing w:after="0"/>
        <w:jc w:val="both"/>
        <w:rPr>
          <w:rFonts w:ascii="Times New Roman" w:hAnsi="Times New Roman"/>
          <w:sz w:val="24"/>
          <w:szCs w:val="24"/>
        </w:rPr>
      </w:pPr>
      <w:r w:rsidRPr="007F769B">
        <w:rPr>
          <w:rFonts w:ascii="Times New Roman" w:hAnsi="Times New Roman"/>
          <w:sz w:val="24"/>
          <w:szCs w:val="24"/>
        </w:rPr>
        <w:t>1) volikogus vastu võetud eelarvet käesoleva seaduse § 23 lõike 2 kohaselt ja lisaeelarvet § 26 lõike 3 kohaselt;</w:t>
      </w:r>
    </w:p>
    <w:p w14:paraId="7D1A7439" w14:textId="799AA708" w:rsidR="007F769B" w:rsidRDefault="007F769B" w:rsidP="007F769B">
      <w:pPr>
        <w:spacing w:after="0"/>
        <w:jc w:val="both"/>
        <w:rPr>
          <w:rFonts w:ascii="Times New Roman" w:hAnsi="Times New Roman"/>
          <w:sz w:val="24"/>
          <w:szCs w:val="24"/>
        </w:rPr>
      </w:pPr>
      <w:r w:rsidRPr="007F769B">
        <w:rPr>
          <w:rFonts w:ascii="Times New Roman" w:hAnsi="Times New Roman"/>
          <w:sz w:val="24"/>
          <w:szCs w:val="24"/>
        </w:rPr>
        <w:t xml:space="preserve">2) väljaminekute kavandamist käesoleva seaduse § 26 lõike 4 punkti 4 kohaselt ja reservfondi kasutusele võtmist </w:t>
      </w:r>
      <w:r>
        <w:rPr>
          <w:rFonts w:ascii="Times New Roman" w:hAnsi="Times New Roman"/>
          <w:sz w:val="24"/>
          <w:szCs w:val="24"/>
        </w:rPr>
        <w:t xml:space="preserve">§ 5 </w:t>
      </w:r>
      <w:r w:rsidRPr="007F769B">
        <w:rPr>
          <w:rFonts w:ascii="Times New Roman" w:hAnsi="Times New Roman"/>
          <w:sz w:val="24"/>
          <w:szCs w:val="24"/>
        </w:rPr>
        <w:t>lõike 7 kohaselt.“;</w:t>
      </w:r>
    </w:p>
    <w:p w14:paraId="18B986E4" w14:textId="77777777" w:rsidR="007F769B" w:rsidRDefault="007F769B" w:rsidP="007F769B">
      <w:pPr>
        <w:spacing w:after="0"/>
        <w:jc w:val="both"/>
        <w:rPr>
          <w:rFonts w:ascii="Times New Roman" w:hAnsi="Times New Roman"/>
          <w:sz w:val="24"/>
          <w:szCs w:val="24"/>
        </w:rPr>
      </w:pPr>
    </w:p>
    <w:p w14:paraId="746BF114" w14:textId="44968884" w:rsidR="00201E10" w:rsidRPr="00957251" w:rsidRDefault="007F769B" w:rsidP="00716B46">
      <w:pPr>
        <w:spacing w:after="0"/>
        <w:jc w:val="both"/>
        <w:rPr>
          <w:rFonts w:ascii="Times New Roman" w:hAnsi="Times New Roman"/>
          <w:sz w:val="24"/>
          <w:szCs w:val="24"/>
        </w:rPr>
      </w:pPr>
      <w:r w:rsidRPr="005965C1">
        <w:rPr>
          <w:rFonts w:ascii="Times New Roman" w:hAnsi="Times New Roman"/>
          <w:b/>
          <w:bCs/>
          <w:sz w:val="24"/>
          <w:szCs w:val="24"/>
        </w:rPr>
        <w:t>7)</w:t>
      </w:r>
      <w:r>
        <w:rPr>
          <w:rFonts w:ascii="Times New Roman" w:hAnsi="Times New Roman"/>
          <w:sz w:val="24"/>
          <w:szCs w:val="24"/>
        </w:rPr>
        <w:t xml:space="preserve"> </w:t>
      </w:r>
      <w:r w:rsidR="00201E10" w:rsidRPr="00957251">
        <w:rPr>
          <w:rFonts w:ascii="Times New Roman" w:hAnsi="Times New Roman"/>
          <w:sz w:val="24"/>
          <w:szCs w:val="24"/>
        </w:rPr>
        <w:t xml:space="preserve">paragrahvi 5 lõige 1 </w:t>
      </w:r>
      <w:r w:rsidR="00A61503" w:rsidRPr="00957251">
        <w:rPr>
          <w:rFonts w:ascii="Times New Roman" w:hAnsi="Times New Roman"/>
          <w:bCs/>
          <w:sz w:val="24"/>
          <w:szCs w:val="24"/>
        </w:rPr>
        <w:t>tunnistatakse kehtetuks</w:t>
      </w:r>
      <w:r w:rsidR="00AA383D" w:rsidRPr="00957251">
        <w:rPr>
          <w:rFonts w:ascii="Times New Roman" w:hAnsi="Times New Roman"/>
          <w:bCs/>
          <w:sz w:val="24"/>
          <w:szCs w:val="24"/>
        </w:rPr>
        <w:t>;</w:t>
      </w:r>
    </w:p>
    <w:p w14:paraId="6C0C8C2A" w14:textId="77777777" w:rsidR="00E26679" w:rsidRPr="00957251" w:rsidRDefault="00E26679" w:rsidP="003831C7">
      <w:pPr>
        <w:spacing w:after="0"/>
        <w:jc w:val="both"/>
        <w:rPr>
          <w:rFonts w:ascii="Times New Roman" w:hAnsi="Times New Roman"/>
          <w:b/>
          <w:sz w:val="24"/>
          <w:szCs w:val="24"/>
        </w:rPr>
      </w:pPr>
    </w:p>
    <w:p w14:paraId="386A29DC" w14:textId="782DC040" w:rsidR="00A6386E" w:rsidRPr="00957251" w:rsidRDefault="007F769B" w:rsidP="003831C7">
      <w:pPr>
        <w:spacing w:after="0"/>
        <w:jc w:val="both"/>
        <w:rPr>
          <w:rFonts w:ascii="Times New Roman" w:hAnsi="Times New Roman"/>
          <w:b/>
          <w:sz w:val="24"/>
          <w:szCs w:val="24"/>
        </w:rPr>
      </w:pPr>
      <w:r>
        <w:rPr>
          <w:rFonts w:ascii="Times New Roman" w:hAnsi="Times New Roman"/>
          <w:b/>
          <w:sz w:val="24"/>
          <w:szCs w:val="24"/>
        </w:rPr>
        <w:t>8</w:t>
      </w:r>
      <w:r w:rsidR="00A6386E" w:rsidRPr="00957251">
        <w:rPr>
          <w:rFonts w:ascii="Times New Roman" w:hAnsi="Times New Roman"/>
          <w:b/>
          <w:sz w:val="24"/>
          <w:szCs w:val="24"/>
        </w:rPr>
        <w:t>)</w:t>
      </w:r>
      <w:r w:rsidR="00A6386E" w:rsidRPr="00957251">
        <w:rPr>
          <w:rFonts w:ascii="Times New Roman" w:hAnsi="Times New Roman"/>
          <w:sz w:val="24"/>
          <w:szCs w:val="24"/>
        </w:rPr>
        <w:t xml:space="preserve"> paragrahvi 5 lõike 2 </w:t>
      </w:r>
      <w:r w:rsidR="001D46BB">
        <w:rPr>
          <w:rFonts w:ascii="Times New Roman" w:hAnsi="Times New Roman"/>
          <w:sz w:val="24"/>
          <w:szCs w:val="24"/>
        </w:rPr>
        <w:t>sissejuhatav</w:t>
      </w:r>
      <w:r w:rsidR="00A6386E" w:rsidRPr="00957251">
        <w:rPr>
          <w:rFonts w:ascii="Times New Roman" w:hAnsi="Times New Roman"/>
          <w:sz w:val="24"/>
          <w:szCs w:val="24"/>
        </w:rPr>
        <w:t xml:space="preserve"> lause</w:t>
      </w:r>
      <w:r w:rsidR="001D46BB">
        <w:rPr>
          <w:rFonts w:ascii="Times New Roman" w:hAnsi="Times New Roman"/>
          <w:sz w:val="24"/>
          <w:szCs w:val="24"/>
        </w:rPr>
        <w:t>osa</w:t>
      </w:r>
      <w:r w:rsidR="00A6386E" w:rsidRPr="00957251">
        <w:rPr>
          <w:rFonts w:ascii="Times New Roman" w:hAnsi="Times New Roman"/>
          <w:sz w:val="24"/>
          <w:szCs w:val="24"/>
        </w:rPr>
        <w:t xml:space="preserve"> muudetakse ja sõnastatakse järgmiselt:</w:t>
      </w:r>
    </w:p>
    <w:p w14:paraId="5BD4A779" w14:textId="77777777" w:rsidR="00A6386E" w:rsidRPr="00957251" w:rsidRDefault="00A6386E" w:rsidP="003831C7">
      <w:pPr>
        <w:spacing w:after="0"/>
        <w:jc w:val="both"/>
        <w:rPr>
          <w:rFonts w:ascii="Times New Roman" w:hAnsi="Times New Roman"/>
          <w:sz w:val="24"/>
          <w:szCs w:val="24"/>
        </w:rPr>
      </w:pPr>
      <w:r w:rsidRPr="00EA3BCF">
        <w:rPr>
          <w:rFonts w:ascii="Times New Roman" w:hAnsi="Times New Roman"/>
          <w:sz w:val="24"/>
          <w:szCs w:val="24"/>
        </w:rPr>
        <w:t>„Eelarve koosneb</w:t>
      </w:r>
      <w:r w:rsidRPr="00957251">
        <w:rPr>
          <w:rFonts w:ascii="Times New Roman" w:hAnsi="Times New Roman"/>
          <w:sz w:val="24"/>
          <w:szCs w:val="24"/>
        </w:rPr>
        <w:t xml:space="preserve"> järgmistest osadest:“</w:t>
      </w:r>
      <w:r w:rsidR="00AA383D" w:rsidRPr="00957251">
        <w:rPr>
          <w:rFonts w:ascii="Times New Roman" w:hAnsi="Times New Roman"/>
          <w:sz w:val="24"/>
          <w:szCs w:val="24"/>
        </w:rPr>
        <w:t>;</w:t>
      </w:r>
    </w:p>
    <w:p w14:paraId="0829C2E6" w14:textId="77777777" w:rsidR="00A6386E" w:rsidRPr="00957251" w:rsidRDefault="00A6386E" w:rsidP="003831C7">
      <w:pPr>
        <w:spacing w:after="0"/>
        <w:jc w:val="both"/>
        <w:rPr>
          <w:rFonts w:ascii="Times New Roman" w:hAnsi="Times New Roman"/>
          <w:b/>
          <w:sz w:val="24"/>
          <w:szCs w:val="24"/>
        </w:rPr>
      </w:pPr>
    </w:p>
    <w:p w14:paraId="4526A149" w14:textId="0E354D91" w:rsidR="00DA0CA8" w:rsidRPr="005965C1" w:rsidRDefault="007F769B" w:rsidP="00DA0CA8">
      <w:pPr>
        <w:spacing w:after="0"/>
        <w:rPr>
          <w:rFonts w:ascii="Times New Roman" w:hAnsi="Times New Roman"/>
          <w:b/>
          <w:sz w:val="24"/>
          <w:szCs w:val="24"/>
        </w:rPr>
      </w:pPr>
      <w:r w:rsidRPr="005965C1">
        <w:rPr>
          <w:rFonts w:ascii="Times New Roman" w:hAnsi="Times New Roman"/>
          <w:b/>
          <w:sz w:val="24"/>
          <w:szCs w:val="24"/>
        </w:rPr>
        <w:t>9</w:t>
      </w:r>
      <w:r w:rsidR="00DA0CA8" w:rsidRPr="005965C1">
        <w:rPr>
          <w:rFonts w:ascii="Times New Roman" w:hAnsi="Times New Roman"/>
          <w:b/>
          <w:sz w:val="24"/>
          <w:szCs w:val="24"/>
        </w:rPr>
        <w:t>)</w:t>
      </w:r>
      <w:r w:rsidR="00DA0CA8" w:rsidRPr="005965C1">
        <w:rPr>
          <w:rFonts w:ascii="Times New Roman" w:hAnsi="Times New Roman"/>
          <w:sz w:val="24"/>
          <w:szCs w:val="24"/>
        </w:rPr>
        <w:t xml:space="preserve"> paragrahvi 5 täiendatakse lõi</w:t>
      </w:r>
      <w:r w:rsidR="00F175B0" w:rsidRPr="005965C1">
        <w:rPr>
          <w:rFonts w:ascii="Times New Roman" w:hAnsi="Times New Roman"/>
          <w:sz w:val="24"/>
          <w:szCs w:val="24"/>
        </w:rPr>
        <w:t>kega</w:t>
      </w:r>
      <w:r w:rsidR="00DA0CA8" w:rsidRPr="005965C1">
        <w:rPr>
          <w:rFonts w:ascii="Times New Roman" w:hAnsi="Times New Roman"/>
          <w:sz w:val="24"/>
          <w:szCs w:val="24"/>
        </w:rPr>
        <w:t xml:space="preserve"> 2</w:t>
      </w:r>
      <w:r w:rsidR="00DA0CA8" w:rsidRPr="005965C1">
        <w:rPr>
          <w:rFonts w:ascii="Times New Roman" w:hAnsi="Times New Roman"/>
          <w:sz w:val="24"/>
          <w:szCs w:val="24"/>
          <w:vertAlign w:val="superscript"/>
        </w:rPr>
        <w:t>1</w:t>
      </w:r>
      <w:r w:rsidR="00DA0CA8" w:rsidRPr="005965C1">
        <w:rPr>
          <w:rFonts w:ascii="Times New Roman" w:hAnsi="Times New Roman"/>
          <w:sz w:val="24"/>
          <w:szCs w:val="24"/>
        </w:rPr>
        <w:t xml:space="preserve"> järgmises sõnastuses:</w:t>
      </w:r>
    </w:p>
    <w:p w14:paraId="76063C0B" w14:textId="2DED5FF6" w:rsidR="00DA0CA8" w:rsidRDefault="00DA0CA8" w:rsidP="003831C7">
      <w:pPr>
        <w:spacing w:after="0"/>
        <w:jc w:val="both"/>
        <w:rPr>
          <w:rFonts w:ascii="Times New Roman" w:hAnsi="Times New Roman"/>
          <w:color w:val="202020"/>
          <w:sz w:val="24"/>
          <w:szCs w:val="24"/>
          <w:shd w:val="clear" w:color="auto" w:fill="FFFFFF"/>
        </w:rPr>
      </w:pPr>
      <w:r w:rsidRPr="005965C1">
        <w:rPr>
          <w:rFonts w:ascii="Times New Roman" w:hAnsi="Times New Roman"/>
          <w:bCs/>
          <w:sz w:val="24"/>
          <w:szCs w:val="24"/>
        </w:rPr>
        <w:t>„(2</w:t>
      </w:r>
      <w:r w:rsidRPr="005965C1">
        <w:rPr>
          <w:rFonts w:ascii="Times New Roman" w:hAnsi="Times New Roman"/>
          <w:bCs/>
          <w:sz w:val="24"/>
          <w:szCs w:val="24"/>
          <w:vertAlign w:val="superscript"/>
        </w:rPr>
        <w:t>1</w:t>
      </w:r>
      <w:r w:rsidRPr="005965C1">
        <w:rPr>
          <w:rFonts w:ascii="Times New Roman" w:hAnsi="Times New Roman"/>
          <w:bCs/>
          <w:sz w:val="24"/>
          <w:szCs w:val="24"/>
        </w:rPr>
        <w:t xml:space="preserve">) Eelarves võib kavandada </w:t>
      </w:r>
      <w:r w:rsidRPr="005965C1">
        <w:rPr>
          <w:rFonts w:ascii="Times New Roman" w:hAnsi="Times New Roman"/>
          <w:color w:val="202020"/>
          <w:sz w:val="24"/>
          <w:szCs w:val="24"/>
          <w:shd w:val="clear" w:color="auto" w:fill="FFFFFF"/>
        </w:rPr>
        <w:t>nõuete ja kohustuste muutusi</w:t>
      </w:r>
      <w:r w:rsidR="00F175B0" w:rsidRPr="005965C1">
        <w:rPr>
          <w:rFonts w:ascii="Times New Roman" w:hAnsi="Times New Roman"/>
          <w:color w:val="202020"/>
          <w:sz w:val="24"/>
          <w:szCs w:val="24"/>
          <w:shd w:val="clear" w:color="auto" w:fill="FFFFFF"/>
        </w:rPr>
        <w:t xml:space="preserve"> eraldi osana</w:t>
      </w:r>
      <w:r w:rsidRPr="005965C1">
        <w:rPr>
          <w:rFonts w:ascii="Times New Roman" w:hAnsi="Times New Roman"/>
          <w:color w:val="202020"/>
          <w:sz w:val="24"/>
          <w:szCs w:val="24"/>
          <w:shd w:val="clear" w:color="auto" w:fill="FFFFFF"/>
        </w:rPr>
        <w:t xml:space="preserve">, kui </w:t>
      </w:r>
      <w:r w:rsidR="003831C7" w:rsidRPr="005965C1">
        <w:rPr>
          <w:rFonts w:ascii="Times New Roman" w:hAnsi="Times New Roman"/>
          <w:color w:val="202020"/>
          <w:sz w:val="24"/>
          <w:szCs w:val="24"/>
          <w:shd w:val="clear" w:color="auto" w:fill="FFFFFF"/>
        </w:rPr>
        <w:t xml:space="preserve">need </w:t>
      </w:r>
      <w:r w:rsidRPr="005965C1">
        <w:rPr>
          <w:rFonts w:ascii="Times New Roman" w:hAnsi="Times New Roman"/>
          <w:color w:val="202020"/>
          <w:sz w:val="24"/>
          <w:szCs w:val="24"/>
          <w:shd w:val="clear" w:color="auto" w:fill="FFFFFF"/>
        </w:rPr>
        <w:t>avalda</w:t>
      </w:r>
      <w:r w:rsidR="003831C7" w:rsidRPr="005965C1">
        <w:rPr>
          <w:rFonts w:ascii="Times New Roman" w:hAnsi="Times New Roman"/>
          <w:color w:val="202020"/>
          <w:sz w:val="24"/>
          <w:szCs w:val="24"/>
          <w:shd w:val="clear" w:color="auto" w:fill="FFFFFF"/>
        </w:rPr>
        <w:t>vad</w:t>
      </w:r>
      <w:r w:rsidRPr="005965C1">
        <w:rPr>
          <w:rFonts w:ascii="Times New Roman" w:hAnsi="Times New Roman"/>
          <w:color w:val="202020"/>
          <w:sz w:val="24"/>
          <w:szCs w:val="24"/>
          <w:shd w:val="clear" w:color="auto" w:fill="FFFFFF"/>
        </w:rPr>
        <w:t xml:space="preserve"> olulist mõju eelarvele</w:t>
      </w:r>
      <w:r w:rsidR="00A3479B" w:rsidRPr="005965C1">
        <w:rPr>
          <w:rFonts w:ascii="Times New Roman" w:hAnsi="Times New Roman"/>
          <w:color w:val="202020"/>
          <w:sz w:val="24"/>
          <w:szCs w:val="24"/>
          <w:shd w:val="clear" w:color="auto" w:fill="FFFFFF"/>
        </w:rPr>
        <w:t>.</w:t>
      </w:r>
      <w:r w:rsidR="007636BF" w:rsidRPr="005965C1">
        <w:rPr>
          <w:rFonts w:ascii="Times New Roman" w:hAnsi="Times New Roman"/>
          <w:color w:val="202020"/>
          <w:sz w:val="24"/>
          <w:szCs w:val="24"/>
          <w:shd w:val="clear" w:color="auto" w:fill="FFFFFF"/>
        </w:rPr>
        <w:t>“;</w:t>
      </w:r>
    </w:p>
    <w:p w14:paraId="1C9A4047" w14:textId="4F2FD0D8" w:rsidR="00201E10" w:rsidRPr="00957251" w:rsidRDefault="007F769B" w:rsidP="003831C7">
      <w:pPr>
        <w:spacing w:after="0"/>
        <w:jc w:val="both"/>
        <w:rPr>
          <w:rFonts w:ascii="Times New Roman" w:hAnsi="Times New Roman"/>
          <w:sz w:val="24"/>
          <w:szCs w:val="24"/>
        </w:rPr>
      </w:pPr>
      <w:r>
        <w:rPr>
          <w:rFonts w:ascii="Times New Roman" w:hAnsi="Times New Roman"/>
          <w:b/>
          <w:sz w:val="24"/>
          <w:szCs w:val="24"/>
        </w:rPr>
        <w:t>10</w:t>
      </w:r>
      <w:r w:rsidR="0043449F" w:rsidRPr="00957251">
        <w:rPr>
          <w:rFonts w:ascii="Times New Roman" w:hAnsi="Times New Roman"/>
          <w:b/>
          <w:sz w:val="24"/>
          <w:szCs w:val="24"/>
        </w:rPr>
        <w:t>)</w:t>
      </w:r>
      <w:r w:rsidR="0043449F" w:rsidRPr="00957251">
        <w:rPr>
          <w:rFonts w:ascii="Times New Roman" w:hAnsi="Times New Roman"/>
          <w:sz w:val="24"/>
          <w:szCs w:val="24"/>
        </w:rPr>
        <w:t xml:space="preserve"> </w:t>
      </w:r>
      <w:r w:rsidR="00201E10" w:rsidRPr="00957251">
        <w:rPr>
          <w:rFonts w:ascii="Times New Roman" w:hAnsi="Times New Roman"/>
          <w:sz w:val="24"/>
          <w:szCs w:val="24"/>
        </w:rPr>
        <w:t>paragrahvi 5 lõige 3 muudetakse ja sõnastatakse järgmiselt:</w:t>
      </w:r>
    </w:p>
    <w:p w14:paraId="64A0AF78" w14:textId="77777777" w:rsidR="00201E10" w:rsidRPr="00957251" w:rsidRDefault="0043449F" w:rsidP="003831C7">
      <w:pPr>
        <w:spacing w:after="0"/>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w:t>
      </w:r>
      <w:r w:rsidR="00201E10" w:rsidRPr="00957251">
        <w:rPr>
          <w:rFonts w:ascii="Times New Roman" w:hAnsi="Times New Roman"/>
          <w:color w:val="202020"/>
          <w:sz w:val="24"/>
          <w:szCs w:val="24"/>
          <w:shd w:val="clear" w:color="auto" w:fill="FFFFFF"/>
        </w:rPr>
        <w:t xml:space="preserve">(3) Käesoleva paragrahvi lõikes 2 nimetatud eelarveosade detailsus peab vastama vähemalt </w:t>
      </w:r>
      <w:r w:rsidR="00A4387D">
        <w:rPr>
          <w:rFonts w:ascii="Times New Roman" w:hAnsi="Times New Roman"/>
          <w:color w:val="202020"/>
          <w:sz w:val="24"/>
          <w:szCs w:val="24"/>
          <w:shd w:val="clear" w:color="auto" w:fill="FFFFFF"/>
        </w:rPr>
        <w:t xml:space="preserve">käesoleva seaduse </w:t>
      </w:r>
      <w:r w:rsidR="00201E10" w:rsidRPr="00957251">
        <w:rPr>
          <w:rFonts w:ascii="Times New Roman" w:hAnsi="Times New Roman"/>
          <w:color w:val="202020"/>
          <w:sz w:val="24"/>
          <w:szCs w:val="24"/>
          <w:shd w:val="clear" w:color="auto" w:fill="FFFFFF"/>
        </w:rPr>
        <w:t>§-des 14–18 sätestatule.</w:t>
      </w:r>
      <w:r w:rsidRPr="00957251">
        <w:rPr>
          <w:rFonts w:ascii="Times New Roman" w:hAnsi="Times New Roman"/>
          <w:color w:val="202020"/>
          <w:sz w:val="24"/>
          <w:szCs w:val="24"/>
          <w:shd w:val="clear" w:color="auto" w:fill="FFFFFF"/>
        </w:rPr>
        <w:t>“;</w:t>
      </w:r>
    </w:p>
    <w:p w14:paraId="37BF8AC3" w14:textId="77777777" w:rsidR="007636BF" w:rsidRPr="00957251" w:rsidRDefault="007636BF" w:rsidP="00E26679">
      <w:pPr>
        <w:spacing w:after="0" w:line="240" w:lineRule="auto"/>
        <w:rPr>
          <w:rFonts w:ascii="Times New Roman" w:hAnsi="Times New Roman"/>
          <w:b/>
          <w:sz w:val="24"/>
          <w:szCs w:val="24"/>
        </w:rPr>
      </w:pPr>
    </w:p>
    <w:p w14:paraId="3FEBDDBC" w14:textId="5BF2D938" w:rsidR="00201E10" w:rsidRPr="00957251" w:rsidRDefault="000A6EF6" w:rsidP="00237B9C">
      <w:pPr>
        <w:spacing w:after="0" w:line="240" w:lineRule="auto"/>
        <w:jc w:val="both"/>
        <w:rPr>
          <w:rFonts w:ascii="Times New Roman" w:hAnsi="Times New Roman"/>
          <w:sz w:val="24"/>
          <w:szCs w:val="24"/>
        </w:rPr>
      </w:pPr>
      <w:r w:rsidRPr="00957251">
        <w:rPr>
          <w:rFonts w:ascii="Times New Roman" w:hAnsi="Times New Roman"/>
          <w:b/>
          <w:sz w:val="24"/>
          <w:szCs w:val="24"/>
        </w:rPr>
        <w:t>1</w:t>
      </w:r>
      <w:r>
        <w:rPr>
          <w:rFonts w:ascii="Times New Roman" w:hAnsi="Times New Roman"/>
          <w:b/>
          <w:sz w:val="24"/>
          <w:szCs w:val="24"/>
        </w:rPr>
        <w:t>1</w:t>
      </w:r>
      <w:r w:rsidR="0043449F" w:rsidRPr="00957251">
        <w:rPr>
          <w:rFonts w:ascii="Times New Roman" w:hAnsi="Times New Roman"/>
          <w:b/>
          <w:sz w:val="24"/>
          <w:szCs w:val="24"/>
        </w:rPr>
        <w:t>)</w:t>
      </w:r>
      <w:r w:rsidR="0043449F" w:rsidRPr="00957251">
        <w:rPr>
          <w:rFonts w:ascii="Times New Roman" w:hAnsi="Times New Roman"/>
          <w:sz w:val="24"/>
          <w:szCs w:val="24"/>
        </w:rPr>
        <w:t xml:space="preserve"> </w:t>
      </w:r>
      <w:r w:rsidR="0081533A">
        <w:rPr>
          <w:rFonts w:ascii="Times New Roman" w:hAnsi="Times New Roman"/>
          <w:sz w:val="24"/>
          <w:szCs w:val="24"/>
        </w:rPr>
        <w:t xml:space="preserve">seaduse </w:t>
      </w:r>
      <w:r w:rsidR="00201E10" w:rsidRPr="00957251">
        <w:rPr>
          <w:rFonts w:ascii="Times New Roman" w:hAnsi="Times New Roman"/>
          <w:sz w:val="24"/>
          <w:szCs w:val="24"/>
        </w:rPr>
        <w:t>2. peatükk tunnistatakse kehtetuks</w:t>
      </w:r>
      <w:r w:rsidR="005D03A8" w:rsidRPr="00957251">
        <w:rPr>
          <w:rFonts w:ascii="Times New Roman" w:hAnsi="Times New Roman"/>
          <w:sz w:val="24"/>
          <w:szCs w:val="24"/>
        </w:rPr>
        <w:t>;</w:t>
      </w:r>
    </w:p>
    <w:p w14:paraId="56A64971" w14:textId="77777777" w:rsidR="00201E10" w:rsidRPr="00957251" w:rsidRDefault="00201E10" w:rsidP="00E26679">
      <w:pPr>
        <w:spacing w:after="0" w:line="240" w:lineRule="auto"/>
        <w:rPr>
          <w:rFonts w:ascii="Times New Roman" w:hAnsi="Times New Roman"/>
          <w:sz w:val="24"/>
          <w:szCs w:val="24"/>
        </w:rPr>
      </w:pPr>
    </w:p>
    <w:p w14:paraId="445C4D37" w14:textId="0041D150" w:rsidR="00201E10" w:rsidRPr="00957251" w:rsidRDefault="000A6EF6" w:rsidP="00237B9C">
      <w:pPr>
        <w:spacing w:after="0"/>
        <w:jc w:val="both"/>
        <w:rPr>
          <w:rFonts w:ascii="Times New Roman" w:hAnsi="Times New Roman"/>
          <w:color w:val="000000"/>
          <w:sz w:val="24"/>
          <w:szCs w:val="24"/>
        </w:rPr>
      </w:pPr>
      <w:r w:rsidRPr="00957251">
        <w:rPr>
          <w:rFonts w:ascii="Times New Roman" w:hAnsi="Times New Roman"/>
          <w:b/>
          <w:color w:val="000000"/>
          <w:sz w:val="24"/>
          <w:szCs w:val="24"/>
        </w:rPr>
        <w:t>1</w:t>
      </w:r>
      <w:r>
        <w:rPr>
          <w:rFonts w:ascii="Times New Roman" w:hAnsi="Times New Roman"/>
          <w:b/>
          <w:color w:val="000000"/>
          <w:sz w:val="24"/>
          <w:szCs w:val="24"/>
        </w:rPr>
        <w:t>2</w:t>
      </w:r>
      <w:r w:rsidR="005D03A8" w:rsidRPr="00957251">
        <w:rPr>
          <w:rFonts w:ascii="Times New Roman" w:hAnsi="Times New Roman"/>
          <w:b/>
          <w:color w:val="000000"/>
          <w:sz w:val="24"/>
          <w:szCs w:val="24"/>
        </w:rPr>
        <w:t>)</w:t>
      </w:r>
      <w:r w:rsidR="005D03A8" w:rsidRPr="00957251">
        <w:rPr>
          <w:rFonts w:ascii="Times New Roman" w:hAnsi="Times New Roman"/>
          <w:color w:val="000000"/>
          <w:sz w:val="24"/>
          <w:szCs w:val="24"/>
        </w:rPr>
        <w:t xml:space="preserve"> </w:t>
      </w:r>
      <w:r w:rsidR="0081533A">
        <w:rPr>
          <w:rFonts w:ascii="Times New Roman" w:hAnsi="Times New Roman"/>
          <w:color w:val="000000"/>
          <w:sz w:val="24"/>
          <w:szCs w:val="24"/>
        </w:rPr>
        <w:t xml:space="preserve">seaduse </w:t>
      </w:r>
      <w:r w:rsidR="00AE1DC8" w:rsidRPr="00957251">
        <w:rPr>
          <w:rFonts w:ascii="Times New Roman" w:hAnsi="Times New Roman"/>
          <w:color w:val="000000"/>
          <w:sz w:val="24"/>
          <w:szCs w:val="24"/>
        </w:rPr>
        <w:t>3. peatüki pealkir</w:t>
      </w:r>
      <w:r w:rsidR="00C66B0D">
        <w:rPr>
          <w:rFonts w:ascii="Times New Roman" w:hAnsi="Times New Roman"/>
          <w:color w:val="000000"/>
          <w:sz w:val="24"/>
          <w:szCs w:val="24"/>
        </w:rPr>
        <w:t>jast</w:t>
      </w:r>
      <w:r w:rsidR="00AE1DC8" w:rsidRPr="00957251">
        <w:rPr>
          <w:rFonts w:ascii="Times New Roman" w:hAnsi="Times New Roman"/>
          <w:color w:val="000000"/>
          <w:sz w:val="24"/>
          <w:szCs w:val="24"/>
        </w:rPr>
        <w:t xml:space="preserve"> ja </w:t>
      </w:r>
      <w:r w:rsidR="00B662CF" w:rsidRPr="00957251">
        <w:rPr>
          <w:rFonts w:ascii="Times New Roman" w:hAnsi="Times New Roman"/>
          <w:color w:val="000000"/>
          <w:sz w:val="24"/>
          <w:szCs w:val="24"/>
        </w:rPr>
        <w:t xml:space="preserve">§ </w:t>
      </w:r>
      <w:r w:rsidR="007B686D" w:rsidRPr="00957251">
        <w:rPr>
          <w:rFonts w:ascii="Times New Roman" w:hAnsi="Times New Roman"/>
          <w:color w:val="202020"/>
          <w:sz w:val="24"/>
          <w:szCs w:val="24"/>
          <w:shd w:val="clear" w:color="auto" w:fill="FFFFFF"/>
        </w:rPr>
        <w:t xml:space="preserve">32 </w:t>
      </w:r>
      <w:r w:rsidR="00B662CF" w:rsidRPr="00957251">
        <w:rPr>
          <w:rFonts w:ascii="Times New Roman" w:hAnsi="Times New Roman"/>
          <w:color w:val="202020"/>
          <w:sz w:val="24"/>
          <w:szCs w:val="24"/>
          <w:shd w:val="clear" w:color="auto" w:fill="FFFFFF"/>
        </w:rPr>
        <w:t xml:space="preserve">lõikest </w:t>
      </w:r>
      <w:r w:rsidR="007B686D" w:rsidRPr="00957251">
        <w:rPr>
          <w:rFonts w:ascii="Times New Roman" w:hAnsi="Times New Roman"/>
          <w:color w:val="202020"/>
          <w:sz w:val="24"/>
          <w:szCs w:val="24"/>
          <w:shd w:val="clear" w:color="auto" w:fill="FFFFFF"/>
        </w:rPr>
        <w:t xml:space="preserve">2 </w:t>
      </w:r>
      <w:r w:rsidR="00201E10" w:rsidRPr="00957251">
        <w:rPr>
          <w:rFonts w:ascii="Times New Roman" w:hAnsi="Times New Roman"/>
          <w:color w:val="000000"/>
          <w:sz w:val="24"/>
          <w:szCs w:val="24"/>
        </w:rPr>
        <w:t>jäetakse välja sõna „tekkepõhi</w:t>
      </w:r>
      <w:r w:rsidR="00C66B0D">
        <w:rPr>
          <w:rFonts w:ascii="Times New Roman" w:hAnsi="Times New Roman"/>
          <w:color w:val="000000"/>
          <w:sz w:val="24"/>
          <w:szCs w:val="24"/>
        </w:rPr>
        <w:t>s</w:t>
      </w:r>
      <w:r w:rsidR="00201E10" w:rsidRPr="00957251">
        <w:rPr>
          <w:rFonts w:ascii="Times New Roman" w:hAnsi="Times New Roman"/>
          <w:color w:val="000000"/>
          <w:sz w:val="24"/>
          <w:szCs w:val="24"/>
        </w:rPr>
        <w:t>e“</w:t>
      </w:r>
      <w:r w:rsidR="005D03A8" w:rsidRPr="00957251">
        <w:rPr>
          <w:rFonts w:ascii="Times New Roman" w:hAnsi="Times New Roman"/>
          <w:color w:val="000000"/>
          <w:sz w:val="24"/>
          <w:szCs w:val="24"/>
        </w:rPr>
        <w:t>;</w:t>
      </w:r>
      <w:r w:rsidR="00201E10" w:rsidRPr="00957251">
        <w:rPr>
          <w:rFonts w:ascii="Times New Roman" w:hAnsi="Times New Roman"/>
          <w:color w:val="000000"/>
          <w:sz w:val="24"/>
          <w:szCs w:val="24"/>
        </w:rPr>
        <w:t xml:space="preserve"> </w:t>
      </w:r>
    </w:p>
    <w:p w14:paraId="240B16AA" w14:textId="77777777" w:rsidR="00201E10" w:rsidRPr="00957251" w:rsidRDefault="00201E10" w:rsidP="00E26679">
      <w:pPr>
        <w:spacing w:after="0" w:line="240" w:lineRule="auto"/>
        <w:jc w:val="both"/>
        <w:rPr>
          <w:rFonts w:ascii="Times New Roman" w:hAnsi="Times New Roman"/>
          <w:bCs/>
          <w:sz w:val="24"/>
          <w:szCs w:val="24"/>
        </w:rPr>
      </w:pPr>
    </w:p>
    <w:p w14:paraId="58714FDF" w14:textId="57BD8299" w:rsidR="00AE1DC8" w:rsidRPr="00957251" w:rsidRDefault="000A6EF6" w:rsidP="00E26679">
      <w:pPr>
        <w:spacing w:after="0" w:line="240" w:lineRule="auto"/>
        <w:jc w:val="both"/>
        <w:rPr>
          <w:rFonts w:ascii="Times New Roman" w:hAnsi="Times New Roman"/>
          <w:bCs/>
          <w:sz w:val="24"/>
          <w:szCs w:val="24"/>
        </w:rPr>
      </w:pPr>
      <w:r w:rsidRPr="00957251">
        <w:rPr>
          <w:rFonts w:ascii="Times New Roman" w:hAnsi="Times New Roman"/>
          <w:b/>
          <w:bCs/>
          <w:sz w:val="24"/>
          <w:szCs w:val="24"/>
        </w:rPr>
        <w:t>1</w:t>
      </w:r>
      <w:r>
        <w:rPr>
          <w:rFonts w:ascii="Times New Roman" w:hAnsi="Times New Roman"/>
          <w:b/>
          <w:bCs/>
          <w:sz w:val="24"/>
          <w:szCs w:val="24"/>
        </w:rPr>
        <w:t>3</w:t>
      </w:r>
      <w:r w:rsidR="00AE1DC8" w:rsidRPr="00957251">
        <w:rPr>
          <w:rFonts w:ascii="Times New Roman" w:hAnsi="Times New Roman"/>
          <w:b/>
          <w:bCs/>
          <w:sz w:val="24"/>
          <w:szCs w:val="24"/>
        </w:rPr>
        <w:t>)</w:t>
      </w:r>
      <w:r w:rsidR="00AE1DC8" w:rsidRPr="00957251">
        <w:rPr>
          <w:rFonts w:ascii="Times New Roman" w:hAnsi="Times New Roman"/>
          <w:bCs/>
          <w:sz w:val="24"/>
          <w:szCs w:val="24"/>
        </w:rPr>
        <w:t xml:space="preserve"> paragrahv 13 muudetakse ja sõnastatakse järgmiselt:</w:t>
      </w:r>
    </w:p>
    <w:p w14:paraId="0E120F3B" w14:textId="77777777" w:rsidR="008803F2" w:rsidRPr="00957251" w:rsidRDefault="00AE1DC8" w:rsidP="00E26679">
      <w:pPr>
        <w:spacing w:after="0" w:line="240" w:lineRule="auto"/>
        <w:jc w:val="both"/>
        <w:rPr>
          <w:rFonts w:ascii="Times New Roman" w:hAnsi="Times New Roman"/>
          <w:b/>
          <w:bCs/>
          <w:sz w:val="24"/>
          <w:szCs w:val="24"/>
        </w:rPr>
      </w:pPr>
      <w:r w:rsidRPr="00957251">
        <w:rPr>
          <w:rFonts w:ascii="Times New Roman" w:hAnsi="Times New Roman"/>
          <w:bCs/>
          <w:sz w:val="24"/>
          <w:szCs w:val="24"/>
        </w:rPr>
        <w:t>„</w:t>
      </w:r>
      <w:r w:rsidRPr="00957251">
        <w:rPr>
          <w:rFonts w:ascii="Times New Roman" w:hAnsi="Times New Roman"/>
          <w:b/>
          <w:bCs/>
          <w:sz w:val="24"/>
          <w:szCs w:val="24"/>
        </w:rPr>
        <w:t>§ 13</w:t>
      </w:r>
      <w:r w:rsidR="00887F7B">
        <w:rPr>
          <w:rFonts w:ascii="Times New Roman" w:hAnsi="Times New Roman"/>
          <w:b/>
          <w:bCs/>
          <w:sz w:val="24"/>
          <w:szCs w:val="24"/>
        </w:rPr>
        <w:t>.</w:t>
      </w:r>
      <w:r w:rsidRPr="00957251">
        <w:rPr>
          <w:rFonts w:ascii="Times New Roman" w:hAnsi="Times New Roman"/>
          <w:b/>
          <w:bCs/>
          <w:sz w:val="24"/>
          <w:szCs w:val="24"/>
        </w:rPr>
        <w:t xml:space="preserve"> </w:t>
      </w:r>
      <w:r w:rsidR="008803F2" w:rsidRPr="00957251">
        <w:rPr>
          <w:rFonts w:ascii="Times New Roman" w:hAnsi="Times New Roman"/>
          <w:b/>
          <w:bCs/>
          <w:sz w:val="24"/>
          <w:szCs w:val="24"/>
        </w:rPr>
        <w:t>Tehingute kavandamine eelarves</w:t>
      </w:r>
    </w:p>
    <w:p w14:paraId="65DF0F84" w14:textId="77777777" w:rsidR="008803F2" w:rsidRPr="00957251" w:rsidRDefault="008803F2" w:rsidP="00E26679">
      <w:pPr>
        <w:spacing w:after="0" w:line="240" w:lineRule="auto"/>
        <w:jc w:val="both"/>
        <w:rPr>
          <w:rFonts w:ascii="Times New Roman" w:hAnsi="Times New Roman"/>
          <w:bCs/>
          <w:sz w:val="24"/>
          <w:szCs w:val="24"/>
        </w:rPr>
      </w:pPr>
    </w:p>
    <w:p w14:paraId="396326ED" w14:textId="77777777" w:rsidR="00AE1DC8" w:rsidRPr="00957251" w:rsidRDefault="008803F2" w:rsidP="00E26679">
      <w:pPr>
        <w:spacing w:after="0" w:line="240" w:lineRule="auto"/>
        <w:jc w:val="both"/>
        <w:rPr>
          <w:rFonts w:ascii="Times New Roman" w:hAnsi="Times New Roman"/>
          <w:color w:val="000000"/>
          <w:sz w:val="24"/>
          <w:szCs w:val="24"/>
        </w:rPr>
      </w:pPr>
      <w:r w:rsidRPr="00957251">
        <w:rPr>
          <w:rFonts w:ascii="Times New Roman" w:hAnsi="Times New Roman"/>
          <w:color w:val="000000"/>
          <w:sz w:val="24"/>
          <w:szCs w:val="24"/>
        </w:rPr>
        <w:t>Eelarves kavandatakse tehingud vastavalt nende toimumisele, sõltumata sellest, millal nende eest raha laekub või välja makstakse.“</w:t>
      </w:r>
      <w:r w:rsidR="00120A06">
        <w:rPr>
          <w:rFonts w:ascii="Times New Roman" w:hAnsi="Times New Roman"/>
          <w:color w:val="000000"/>
          <w:sz w:val="24"/>
          <w:szCs w:val="24"/>
        </w:rPr>
        <w:t>;</w:t>
      </w:r>
    </w:p>
    <w:p w14:paraId="2BD9221F" w14:textId="77777777" w:rsidR="000E7EA3" w:rsidRPr="00957251" w:rsidRDefault="000E7EA3" w:rsidP="00E26679">
      <w:pPr>
        <w:spacing w:after="0" w:line="240" w:lineRule="auto"/>
        <w:jc w:val="both"/>
        <w:rPr>
          <w:rFonts w:ascii="Times New Roman" w:hAnsi="Times New Roman"/>
          <w:bCs/>
          <w:sz w:val="24"/>
          <w:szCs w:val="24"/>
        </w:rPr>
      </w:pPr>
    </w:p>
    <w:p w14:paraId="43FED8CD" w14:textId="129C1033" w:rsidR="008803F2" w:rsidRPr="00957251" w:rsidRDefault="000A6EF6" w:rsidP="00887F7B">
      <w:pPr>
        <w:spacing w:after="0" w:line="240" w:lineRule="auto"/>
        <w:jc w:val="both"/>
        <w:rPr>
          <w:rFonts w:ascii="Times New Roman" w:hAnsi="Times New Roman"/>
          <w:b/>
          <w:bCs/>
          <w:sz w:val="24"/>
          <w:szCs w:val="24"/>
        </w:rPr>
      </w:pPr>
      <w:r w:rsidRPr="00957251">
        <w:rPr>
          <w:rFonts w:ascii="Times New Roman" w:hAnsi="Times New Roman"/>
          <w:b/>
          <w:bCs/>
          <w:sz w:val="24"/>
          <w:szCs w:val="24"/>
        </w:rPr>
        <w:t>1</w:t>
      </w:r>
      <w:r>
        <w:rPr>
          <w:rFonts w:ascii="Times New Roman" w:hAnsi="Times New Roman"/>
          <w:b/>
          <w:bCs/>
          <w:sz w:val="24"/>
          <w:szCs w:val="24"/>
        </w:rPr>
        <w:t>4</w:t>
      </w:r>
      <w:r w:rsidR="00C34632" w:rsidRPr="00957251">
        <w:rPr>
          <w:rFonts w:ascii="Times New Roman" w:hAnsi="Times New Roman"/>
          <w:b/>
          <w:bCs/>
          <w:sz w:val="24"/>
          <w:szCs w:val="24"/>
        </w:rPr>
        <w:t xml:space="preserve">) </w:t>
      </w:r>
      <w:r w:rsidR="008803F2" w:rsidRPr="00957251">
        <w:rPr>
          <w:rFonts w:ascii="Times New Roman" w:hAnsi="Times New Roman"/>
          <w:color w:val="000000"/>
          <w:sz w:val="24"/>
          <w:szCs w:val="24"/>
        </w:rPr>
        <w:t>paragrahvi</w:t>
      </w:r>
      <w:r w:rsidR="00B60994">
        <w:rPr>
          <w:rFonts w:ascii="Times New Roman" w:hAnsi="Times New Roman"/>
          <w:color w:val="000000"/>
          <w:sz w:val="24"/>
          <w:szCs w:val="24"/>
        </w:rPr>
        <w:t>de</w:t>
      </w:r>
      <w:r w:rsidR="008803F2" w:rsidRPr="00957251">
        <w:rPr>
          <w:rFonts w:ascii="Times New Roman" w:hAnsi="Times New Roman"/>
          <w:color w:val="000000"/>
          <w:sz w:val="24"/>
          <w:szCs w:val="24"/>
        </w:rPr>
        <w:t xml:space="preserve"> 14</w:t>
      </w:r>
      <w:r w:rsidR="00887F7B">
        <w:rPr>
          <w:rFonts w:ascii="Times New Roman" w:hAnsi="Times New Roman"/>
          <w:color w:val="000000"/>
          <w:sz w:val="24"/>
          <w:szCs w:val="24"/>
        </w:rPr>
        <w:t xml:space="preserve"> ja 15 </w:t>
      </w:r>
      <w:r w:rsidR="008803F2" w:rsidRPr="00957251">
        <w:rPr>
          <w:rFonts w:ascii="Times New Roman" w:hAnsi="Times New Roman"/>
          <w:color w:val="000000"/>
          <w:sz w:val="24"/>
          <w:szCs w:val="24"/>
        </w:rPr>
        <w:t>pealkir</w:t>
      </w:r>
      <w:r w:rsidR="00887F7B">
        <w:rPr>
          <w:rFonts w:ascii="Times New Roman" w:hAnsi="Times New Roman"/>
          <w:color w:val="000000"/>
          <w:sz w:val="24"/>
          <w:szCs w:val="24"/>
        </w:rPr>
        <w:t>jas asendatakse sõnad „</w:t>
      </w:r>
      <w:commentRangeStart w:id="8"/>
      <w:r w:rsidR="00887F7B" w:rsidRPr="00270691">
        <w:rPr>
          <w:rFonts w:ascii="Times New Roman" w:hAnsi="Times New Roman"/>
          <w:b/>
          <w:bCs/>
          <w:color w:val="000000"/>
          <w:sz w:val="24"/>
          <w:szCs w:val="24"/>
          <w:rPrChange w:id="9" w:author="Katariina Kärsten - JUSTDIGI" w:date="2025-02-12T17:36:00Z" w16du:dateUtc="2025-02-12T15:36:00Z">
            <w:rPr>
              <w:rFonts w:ascii="Times New Roman" w:hAnsi="Times New Roman"/>
              <w:color w:val="000000"/>
              <w:sz w:val="24"/>
              <w:szCs w:val="24"/>
            </w:rPr>
          </w:rPrChange>
        </w:rPr>
        <w:t>Tekkepõhise eelarve põhitegevuse</w:t>
      </w:r>
      <w:commentRangeEnd w:id="8"/>
      <w:r w:rsidR="00270691">
        <w:rPr>
          <w:rStyle w:val="Kommentaariviide"/>
        </w:rPr>
        <w:commentReference w:id="8"/>
      </w:r>
      <w:r w:rsidR="00887F7B">
        <w:rPr>
          <w:rFonts w:ascii="Times New Roman" w:hAnsi="Times New Roman"/>
          <w:color w:val="000000"/>
          <w:sz w:val="24"/>
          <w:szCs w:val="24"/>
        </w:rPr>
        <w:t>“ sõnaga „</w:t>
      </w:r>
      <w:r w:rsidR="00887F7B" w:rsidRPr="00270691">
        <w:rPr>
          <w:rFonts w:ascii="Times New Roman" w:hAnsi="Times New Roman"/>
          <w:b/>
          <w:bCs/>
          <w:color w:val="000000"/>
          <w:sz w:val="24"/>
          <w:szCs w:val="24"/>
          <w:rPrChange w:id="10" w:author="Katariina Kärsten - JUSTDIGI" w:date="2025-02-12T17:36:00Z" w16du:dateUtc="2025-02-12T15:36:00Z">
            <w:rPr>
              <w:rFonts w:ascii="Times New Roman" w:hAnsi="Times New Roman"/>
              <w:color w:val="000000"/>
              <w:sz w:val="24"/>
              <w:szCs w:val="24"/>
            </w:rPr>
          </w:rPrChange>
        </w:rPr>
        <w:t>Põhitegevuse</w:t>
      </w:r>
      <w:r w:rsidR="008803F2" w:rsidRPr="00957251">
        <w:rPr>
          <w:rFonts w:ascii="Times New Roman" w:hAnsi="Times New Roman"/>
          <w:color w:val="000000"/>
          <w:sz w:val="24"/>
          <w:szCs w:val="24"/>
        </w:rPr>
        <w:t>“</w:t>
      </w:r>
      <w:r w:rsidR="00AA383D" w:rsidRPr="00957251">
        <w:rPr>
          <w:rFonts w:ascii="Times New Roman" w:hAnsi="Times New Roman"/>
          <w:color w:val="000000"/>
          <w:sz w:val="24"/>
          <w:szCs w:val="24"/>
        </w:rPr>
        <w:t xml:space="preserve">; </w:t>
      </w:r>
    </w:p>
    <w:p w14:paraId="22D00CA3" w14:textId="77777777" w:rsidR="00542260" w:rsidRPr="00957251" w:rsidRDefault="00542260" w:rsidP="00E26679">
      <w:pPr>
        <w:spacing w:after="0" w:line="240" w:lineRule="auto"/>
        <w:jc w:val="both"/>
        <w:rPr>
          <w:rFonts w:ascii="Times New Roman" w:hAnsi="Times New Roman"/>
          <w:bCs/>
          <w:sz w:val="24"/>
          <w:szCs w:val="24"/>
        </w:rPr>
      </w:pPr>
    </w:p>
    <w:p w14:paraId="22818CBA" w14:textId="3E4ED834" w:rsidR="00840B3E" w:rsidRPr="00957251" w:rsidRDefault="000A6EF6" w:rsidP="00E26679">
      <w:pPr>
        <w:spacing w:after="0" w:line="240" w:lineRule="auto"/>
        <w:jc w:val="both"/>
        <w:rPr>
          <w:rFonts w:ascii="Times New Roman" w:hAnsi="Times New Roman"/>
          <w:bCs/>
          <w:sz w:val="24"/>
          <w:szCs w:val="24"/>
        </w:rPr>
      </w:pPr>
      <w:r w:rsidRPr="00957251">
        <w:rPr>
          <w:rFonts w:ascii="Times New Roman" w:hAnsi="Times New Roman"/>
          <w:b/>
          <w:bCs/>
          <w:sz w:val="24"/>
          <w:szCs w:val="24"/>
        </w:rPr>
        <w:t>1</w:t>
      </w:r>
      <w:r>
        <w:rPr>
          <w:rFonts w:ascii="Times New Roman" w:hAnsi="Times New Roman"/>
          <w:b/>
          <w:bCs/>
          <w:sz w:val="24"/>
          <w:szCs w:val="24"/>
        </w:rPr>
        <w:t>5</w:t>
      </w:r>
      <w:r w:rsidR="00A6386E" w:rsidRPr="00957251">
        <w:rPr>
          <w:rFonts w:ascii="Times New Roman" w:hAnsi="Times New Roman"/>
          <w:b/>
          <w:bCs/>
          <w:sz w:val="24"/>
          <w:szCs w:val="24"/>
        </w:rPr>
        <w:t>)</w:t>
      </w:r>
      <w:r w:rsidR="00A6386E" w:rsidRPr="00957251">
        <w:rPr>
          <w:rFonts w:ascii="Times New Roman" w:hAnsi="Times New Roman"/>
          <w:bCs/>
          <w:sz w:val="24"/>
          <w:szCs w:val="24"/>
        </w:rPr>
        <w:t xml:space="preserve"> </w:t>
      </w:r>
      <w:r w:rsidR="00840B3E" w:rsidRPr="00957251">
        <w:rPr>
          <w:rFonts w:ascii="Times New Roman" w:hAnsi="Times New Roman"/>
          <w:bCs/>
          <w:sz w:val="24"/>
          <w:szCs w:val="24"/>
        </w:rPr>
        <w:t>paragrahvi 15 lõige 3 tunnistatakse kehtetuks</w:t>
      </w:r>
      <w:r w:rsidR="00120A06">
        <w:rPr>
          <w:rFonts w:ascii="Times New Roman" w:hAnsi="Times New Roman"/>
          <w:bCs/>
          <w:sz w:val="24"/>
          <w:szCs w:val="24"/>
        </w:rPr>
        <w:t>;</w:t>
      </w:r>
    </w:p>
    <w:p w14:paraId="5F00884C" w14:textId="77777777" w:rsidR="00840B3E" w:rsidRPr="00957251" w:rsidRDefault="00840B3E" w:rsidP="00E26679">
      <w:pPr>
        <w:spacing w:after="0" w:line="240" w:lineRule="auto"/>
        <w:jc w:val="both"/>
        <w:rPr>
          <w:rFonts w:ascii="Times New Roman" w:hAnsi="Times New Roman"/>
          <w:bCs/>
          <w:sz w:val="24"/>
          <w:szCs w:val="24"/>
        </w:rPr>
      </w:pPr>
    </w:p>
    <w:p w14:paraId="3279A573" w14:textId="4AD04A12" w:rsidR="00C34632" w:rsidRPr="00957251" w:rsidRDefault="000A6EF6" w:rsidP="00E26679">
      <w:pPr>
        <w:spacing w:after="0" w:line="240" w:lineRule="auto"/>
        <w:jc w:val="both"/>
        <w:rPr>
          <w:rFonts w:ascii="Times New Roman" w:hAnsi="Times New Roman"/>
          <w:bCs/>
          <w:sz w:val="24"/>
          <w:szCs w:val="24"/>
        </w:rPr>
      </w:pPr>
      <w:r w:rsidRPr="00957251">
        <w:rPr>
          <w:rFonts w:ascii="Times New Roman" w:hAnsi="Times New Roman"/>
          <w:b/>
          <w:sz w:val="24"/>
          <w:szCs w:val="24"/>
        </w:rPr>
        <w:t>1</w:t>
      </w:r>
      <w:r>
        <w:rPr>
          <w:rFonts w:ascii="Times New Roman" w:hAnsi="Times New Roman"/>
          <w:b/>
          <w:sz w:val="24"/>
          <w:szCs w:val="24"/>
        </w:rPr>
        <w:t>6</w:t>
      </w:r>
      <w:r w:rsidR="00840B3E" w:rsidRPr="00957251">
        <w:rPr>
          <w:rFonts w:ascii="Times New Roman" w:hAnsi="Times New Roman"/>
          <w:b/>
          <w:sz w:val="24"/>
          <w:szCs w:val="24"/>
        </w:rPr>
        <w:t>)</w:t>
      </w:r>
      <w:r w:rsidR="00840B3E" w:rsidRPr="00957251">
        <w:rPr>
          <w:rFonts w:ascii="Times New Roman" w:hAnsi="Times New Roman"/>
          <w:bCs/>
          <w:sz w:val="24"/>
          <w:szCs w:val="24"/>
        </w:rPr>
        <w:t xml:space="preserve"> </w:t>
      </w:r>
      <w:r w:rsidR="00E26679" w:rsidRPr="00957251">
        <w:rPr>
          <w:rFonts w:ascii="Times New Roman" w:hAnsi="Times New Roman"/>
          <w:bCs/>
          <w:sz w:val="24"/>
          <w:szCs w:val="24"/>
        </w:rPr>
        <w:t>paragrahvi 15 täiendatakse</w:t>
      </w:r>
      <w:r w:rsidR="00C34632" w:rsidRPr="00957251">
        <w:rPr>
          <w:rFonts w:ascii="Times New Roman" w:hAnsi="Times New Roman"/>
          <w:bCs/>
          <w:sz w:val="24"/>
          <w:szCs w:val="24"/>
        </w:rPr>
        <w:t xml:space="preserve"> lõi</w:t>
      </w:r>
      <w:r w:rsidR="00E26679" w:rsidRPr="00957251">
        <w:rPr>
          <w:rFonts w:ascii="Times New Roman" w:hAnsi="Times New Roman"/>
          <w:bCs/>
          <w:sz w:val="24"/>
          <w:szCs w:val="24"/>
        </w:rPr>
        <w:t>kega</w:t>
      </w:r>
      <w:r w:rsidR="00C34632" w:rsidRPr="00957251">
        <w:rPr>
          <w:rFonts w:ascii="Times New Roman" w:hAnsi="Times New Roman"/>
          <w:bCs/>
          <w:sz w:val="24"/>
          <w:szCs w:val="24"/>
        </w:rPr>
        <w:t xml:space="preserve"> 4 järgmises sõnastuses:</w:t>
      </w:r>
    </w:p>
    <w:p w14:paraId="7FCCFE72" w14:textId="77777777" w:rsidR="00C34632" w:rsidRPr="00957251" w:rsidRDefault="00E26679" w:rsidP="00E26679">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w:t>
      </w:r>
      <w:r w:rsidR="00C34632" w:rsidRPr="00957251">
        <w:rPr>
          <w:rFonts w:ascii="Times New Roman" w:hAnsi="Times New Roman"/>
          <w:color w:val="202020"/>
          <w:sz w:val="24"/>
          <w:szCs w:val="24"/>
          <w:shd w:val="clear" w:color="auto" w:fill="FFFFFF"/>
        </w:rPr>
        <w:t>(4) Majandustehingutega kaasnev käibemaksukulu kajastatakse koos kaupade ja teenuste maksumusega.</w:t>
      </w:r>
      <w:r w:rsidRPr="00957251">
        <w:rPr>
          <w:rFonts w:ascii="Times New Roman" w:hAnsi="Times New Roman"/>
          <w:color w:val="202020"/>
          <w:sz w:val="24"/>
          <w:szCs w:val="24"/>
          <w:shd w:val="clear" w:color="auto" w:fill="FFFFFF"/>
        </w:rPr>
        <w:t>“;</w:t>
      </w:r>
    </w:p>
    <w:p w14:paraId="764A5B2A" w14:textId="77777777" w:rsidR="00C34632" w:rsidRPr="00957251" w:rsidRDefault="00C34632" w:rsidP="00E26679">
      <w:pPr>
        <w:spacing w:after="0" w:line="240" w:lineRule="auto"/>
        <w:jc w:val="both"/>
        <w:rPr>
          <w:rFonts w:ascii="Times New Roman" w:hAnsi="Times New Roman"/>
          <w:color w:val="202020"/>
          <w:sz w:val="24"/>
          <w:szCs w:val="24"/>
          <w:shd w:val="clear" w:color="auto" w:fill="FFFFFF"/>
        </w:rPr>
      </w:pPr>
    </w:p>
    <w:p w14:paraId="1D984EEC" w14:textId="7AC6391C" w:rsidR="00887F7B" w:rsidRDefault="000A6EF6" w:rsidP="00840B3E">
      <w:pPr>
        <w:spacing w:after="0" w:line="240" w:lineRule="auto"/>
        <w:jc w:val="both"/>
        <w:rPr>
          <w:rFonts w:ascii="Times New Roman" w:hAnsi="Times New Roman"/>
          <w:bCs/>
          <w:sz w:val="24"/>
          <w:szCs w:val="24"/>
        </w:rPr>
      </w:pPr>
      <w:r w:rsidRPr="00957251">
        <w:rPr>
          <w:rFonts w:ascii="Times New Roman" w:hAnsi="Times New Roman"/>
          <w:b/>
          <w:bCs/>
          <w:sz w:val="24"/>
          <w:szCs w:val="24"/>
        </w:rPr>
        <w:t>1</w:t>
      </w:r>
      <w:r>
        <w:rPr>
          <w:rFonts w:ascii="Times New Roman" w:hAnsi="Times New Roman"/>
          <w:b/>
          <w:bCs/>
          <w:sz w:val="24"/>
          <w:szCs w:val="24"/>
        </w:rPr>
        <w:t>7</w:t>
      </w:r>
      <w:r w:rsidR="00840B3E" w:rsidRPr="00957251">
        <w:rPr>
          <w:rFonts w:ascii="Times New Roman" w:hAnsi="Times New Roman"/>
          <w:b/>
          <w:bCs/>
          <w:sz w:val="24"/>
          <w:szCs w:val="24"/>
        </w:rPr>
        <w:t>)</w:t>
      </w:r>
      <w:r w:rsidR="00840B3E" w:rsidRPr="00957251">
        <w:rPr>
          <w:rFonts w:ascii="Times New Roman" w:hAnsi="Times New Roman"/>
          <w:bCs/>
          <w:sz w:val="24"/>
          <w:szCs w:val="24"/>
        </w:rPr>
        <w:t xml:space="preserve"> </w:t>
      </w:r>
      <w:bookmarkStart w:id="11" w:name="_Hlk172115299"/>
      <w:r w:rsidR="00887F7B">
        <w:rPr>
          <w:rFonts w:ascii="Times New Roman" w:hAnsi="Times New Roman"/>
          <w:bCs/>
          <w:sz w:val="24"/>
          <w:szCs w:val="24"/>
        </w:rPr>
        <w:t>paragrahvi 16 pealkiri muudetakse ja sõnastatakse järgmiselt:</w:t>
      </w:r>
    </w:p>
    <w:p w14:paraId="77188687" w14:textId="77777777" w:rsidR="00887F7B" w:rsidRDefault="00887F7B" w:rsidP="00840B3E">
      <w:pPr>
        <w:spacing w:after="0" w:line="240" w:lineRule="auto"/>
        <w:jc w:val="both"/>
        <w:rPr>
          <w:rFonts w:ascii="Times New Roman" w:hAnsi="Times New Roman"/>
          <w:bCs/>
          <w:sz w:val="24"/>
          <w:szCs w:val="24"/>
        </w:rPr>
      </w:pPr>
      <w:r>
        <w:rPr>
          <w:rFonts w:ascii="Times New Roman" w:hAnsi="Times New Roman"/>
          <w:bCs/>
          <w:sz w:val="24"/>
          <w:szCs w:val="24"/>
        </w:rPr>
        <w:t>„</w:t>
      </w:r>
      <w:r w:rsidRPr="00E74567">
        <w:rPr>
          <w:rFonts w:ascii="Times New Roman" w:hAnsi="Times New Roman"/>
          <w:b/>
          <w:sz w:val="24"/>
          <w:szCs w:val="24"/>
        </w:rPr>
        <w:t>§ 16. Investeerimistegevuse eelarveosa</w:t>
      </w:r>
      <w:r>
        <w:rPr>
          <w:rFonts w:ascii="Times New Roman" w:hAnsi="Times New Roman"/>
          <w:bCs/>
          <w:sz w:val="24"/>
          <w:szCs w:val="24"/>
        </w:rPr>
        <w:t>“;</w:t>
      </w:r>
    </w:p>
    <w:bookmarkEnd w:id="11"/>
    <w:p w14:paraId="02EDDE3C" w14:textId="77777777" w:rsidR="00887F7B" w:rsidRDefault="00887F7B" w:rsidP="00840B3E">
      <w:pPr>
        <w:spacing w:after="0" w:line="240" w:lineRule="auto"/>
        <w:jc w:val="both"/>
        <w:rPr>
          <w:rFonts w:ascii="Times New Roman" w:hAnsi="Times New Roman"/>
          <w:bCs/>
          <w:sz w:val="24"/>
          <w:szCs w:val="24"/>
        </w:rPr>
      </w:pPr>
    </w:p>
    <w:p w14:paraId="7A735A91" w14:textId="7838FBFA" w:rsidR="00840B3E" w:rsidRDefault="000A6EF6" w:rsidP="00840B3E">
      <w:pPr>
        <w:spacing w:after="0" w:line="240" w:lineRule="auto"/>
        <w:jc w:val="both"/>
        <w:rPr>
          <w:rFonts w:ascii="Times New Roman" w:hAnsi="Times New Roman"/>
          <w:bCs/>
          <w:sz w:val="24"/>
          <w:szCs w:val="24"/>
        </w:rPr>
      </w:pPr>
      <w:r w:rsidRPr="00E74567">
        <w:rPr>
          <w:rFonts w:ascii="Times New Roman" w:hAnsi="Times New Roman"/>
          <w:b/>
          <w:sz w:val="24"/>
          <w:szCs w:val="24"/>
        </w:rPr>
        <w:t>1</w:t>
      </w:r>
      <w:r>
        <w:rPr>
          <w:rFonts w:ascii="Times New Roman" w:hAnsi="Times New Roman"/>
          <w:b/>
          <w:sz w:val="24"/>
          <w:szCs w:val="24"/>
        </w:rPr>
        <w:t>8</w:t>
      </w:r>
      <w:r w:rsidR="00887F7B" w:rsidRPr="00E74567">
        <w:rPr>
          <w:rFonts w:ascii="Times New Roman" w:hAnsi="Times New Roman"/>
          <w:b/>
          <w:sz w:val="24"/>
          <w:szCs w:val="24"/>
        </w:rPr>
        <w:t>)</w:t>
      </w:r>
      <w:r w:rsidR="00887F7B">
        <w:rPr>
          <w:rFonts w:ascii="Times New Roman" w:hAnsi="Times New Roman"/>
          <w:bCs/>
          <w:sz w:val="24"/>
          <w:szCs w:val="24"/>
        </w:rPr>
        <w:t xml:space="preserve"> </w:t>
      </w:r>
      <w:r w:rsidR="00840B3E" w:rsidRPr="00957251">
        <w:rPr>
          <w:rFonts w:ascii="Times New Roman" w:hAnsi="Times New Roman"/>
          <w:bCs/>
          <w:sz w:val="24"/>
          <w:szCs w:val="24"/>
        </w:rPr>
        <w:t>paragrahvi 16 lõige 6 tunnistatakse kehtetuks</w:t>
      </w:r>
      <w:r w:rsidR="00E74567">
        <w:rPr>
          <w:rFonts w:ascii="Times New Roman" w:hAnsi="Times New Roman"/>
          <w:bCs/>
          <w:sz w:val="24"/>
          <w:szCs w:val="24"/>
        </w:rPr>
        <w:t>;</w:t>
      </w:r>
    </w:p>
    <w:p w14:paraId="3666646A" w14:textId="77777777" w:rsidR="00E74567" w:rsidRPr="00957251" w:rsidRDefault="00E74567" w:rsidP="00840B3E">
      <w:pPr>
        <w:spacing w:after="0" w:line="240" w:lineRule="auto"/>
        <w:jc w:val="both"/>
        <w:rPr>
          <w:rFonts w:ascii="Times New Roman" w:hAnsi="Times New Roman"/>
          <w:bCs/>
          <w:sz w:val="24"/>
          <w:szCs w:val="24"/>
        </w:rPr>
      </w:pPr>
    </w:p>
    <w:p w14:paraId="11270B1B" w14:textId="33025DFB" w:rsidR="00E74567" w:rsidRPr="00E74567" w:rsidRDefault="000A6EF6" w:rsidP="00E74567">
      <w:pPr>
        <w:spacing w:after="0" w:line="240" w:lineRule="auto"/>
        <w:jc w:val="both"/>
        <w:rPr>
          <w:rFonts w:ascii="Times New Roman" w:hAnsi="Times New Roman"/>
          <w:color w:val="202020"/>
          <w:sz w:val="24"/>
          <w:szCs w:val="24"/>
          <w:shd w:val="clear" w:color="auto" w:fill="FFFFFF"/>
        </w:rPr>
      </w:pPr>
      <w:r w:rsidRPr="00E74567">
        <w:rPr>
          <w:rFonts w:ascii="Times New Roman" w:hAnsi="Times New Roman"/>
          <w:b/>
          <w:bCs/>
          <w:color w:val="202020"/>
          <w:sz w:val="24"/>
          <w:szCs w:val="24"/>
          <w:shd w:val="clear" w:color="auto" w:fill="FFFFFF"/>
        </w:rPr>
        <w:t>1</w:t>
      </w:r>
      <w:r>
        <w:rPr>
          <w:rFonts w:ascii="Times New Roman" w:hAnsi="Times New Roman"/>
          <w:b/>
          <w:bCs/>
          <w:color w:val="202020"/>
          <w:sz w:val="24"/>
          <w:szCs w:val="24"/>
          <w:shd w:val="clear" w:color="auto" w:fill="FFFFFF"/>
        </w:rPr>
        <w:t>9</w:t>
      </w:r>
      <w:r w:rsidR="00E74567" w:rsidRPr="00E74567">
        <w:rPr>
          <w:rFonts w:ascii="Times New Roman" w:hAnsi="Times New Roman"/>
          <w:b/>
          <w:bCs/>
          <w:color w:val="202020"/>
          <w:sz w:val="24"/>
          <w:szCs w:val="24"/>
          <w:shd w:val="clear" w:color="auto" w:fill="FFFFFF"/>
        </w:rPr>
        <w:t>)</w:t>
      </w:r>
      <w:r w:rsidR="00E74567" w:rsidRPr="00E74567">
        <w:t xml:space="preserve"> </w:t>
      </w:r>
      <w:r w:rsidR="00E74567" w:rsidRPr="00E74567">
        <w:rPr>
          <w:rFonts w:ascii="Times New Roman" w:hAnsi="Times New Roman"/>
          <w:color w:val="202020"/>
          <w:sz w:val="24"/>
          <w:szCs w:val="24"/>
          <w:shd w:val="clear" w:color="auto" w:fill="FFFFFF"/>
        </w:rPr>
        <w:t>paragrahvi 1</w:t>
      </w:r>
      <w:r w:rsidR="00E74567">
        <w:rPr>
          <w:rFonts w:ascii="Times New Roman" w:hAnsi="Times New Roman"/>
          <w:color w:val="202020"/>
          <w:sz w:val="24"/>
          <w:szCs w:val="24"/>
          <w:shd w:val="clear" w:color="auto" w:fill="FFFFFF"/>
        </w:rPr>
        <w:t>7</w:t>
      </w:r>
      <w:r w:rsidR="00E74567" w:rsidRPr="00E74567">
        <w:rPr>
          <w:rFonts w:ascii="Times New Roman" w:hAnsi="Times New Roman"/>
          <w:color w:val="202020"/>
          <w:sz w:val="24"/>
          <w:szCs w:val="24"/>
          <w:shd w:val="clear" w:color="auto" w:fill="FFFFFF"/>
        </w:rPr>
        <w:t xml:space="preserve"> pealkiri muudetakse ja sõnastatakse järgmiselt:</w:t>
      </w:r>
    </w:p>
    <w:p w14:paraId="21E1C10F" w14:textId="77777777" w:rsidR="00840B3E" w:rsidRPr="00E74567" w:rsidRDefault="00E74567" w:rsidP="00E74567">
      <w:pPr>
        <w:spacing w:after="0" w:line="240" w:lineRule="auto"/>
        <w:jc w:val="both"/>
        <w:rPr>
          <w:rFonts w:ascii="Times New Roman" w:hAnsi="Times New Roman"/>
          <w:b/>
          <w:bCs/>
          <w:color w:val="202020"/>
          <w:sz w:val="24"/>
          <w:szCs w:val="24"/>
          <w:shd w:val="clear" w:color="auto" w:fill="FFFFFF"/>
        </w:rPr>
      </w:pPr>
      <w:r w:rsidRPr="00E74567">
        <w:rPr>
          <w:rFonts w:ascii="Times New Roman" w:hAnsi="Times New Roman"/>
          <w:color w:val="202020"/>
          <w:sz w:val="24"/>
          <w:szCs w:val="24"/>
          <w:shd w:val="clear" w:color="auto" w:fill="FFFFFF"/>
        </w:rPr>
        <w:t>„</w:t>
      </w:r>
      <w:r w:rsidRPr="00E74567">
        <w:rPr>
          <w:rFonts w:ascii="Times New Roman" w:hAnsi="Times New Roman"/>
          <w:b/>
          <w:bCs/>
          <w:color w:val="202020"/>
          <w:sz w:val="24"/>
          <w:szCs w:val="24"/>
          <w:shd w:val="clear" w:color="auto" w:fill="FFFFFF"/>
        </w:rPr>
        <w:t>§ 1</w:t>
      </w:r>
      <w:r>
        <w:rPr>
          <w:rFonts w:ascii="Times New Roman" w:hAnsi="Times New Roman"/>
          <w:b/>
          <w:bCs/>
          <w:color w:val="202020"/>
          <w:sz w:val="24"/>
          <w:szCs w:val="24"/>
          <w:shd w:val="clear" w:color="auto" w:fill="FFFFFF"/>
        </w:rPr>
        <w:t>7</w:t>
      </w:r>
      <w:r w:rsidRPr="00E74567">
        <w:rPr>
          <w:rFonts w:ascii="Times New Roman" w:hAnsi="Times New Roman"/>
          <w:b/>
          <w:bCs/>
          <w:color w:val="202020"/>
          <w:sz w:val="24"/>
          <w:szCs w:val="24"/>
          <w:shd w:val="clear" w:color="auto" w:fill="FFFFFF"/>
        </w:rPr>
        <w:t xml:space="preserve">. </w:t>
      </w:r>
      <w:r>
        <w:rPr>
          <w:rFonts w:ascii="Times New Roman" w:hAnsi="Times New Roman"/>
          <w:b/>
          <w:bCs/>
          <w:color w:val="202020"/>
          <w:sz w:val="24"/>
          <w:szCs w:val="24"/>
          <w:shd w:val="clear" w:color="auto" w:fill="FFFFFF"/>
        </w:rPr>
        <w:t>F</w:t>
      </w:r>
      <w:r w:rsidRPr="00E74567">
        <w:rPr>
          <w:rFonts w:ascii="Times New Roman" w:hAnsi="Times New Roman"/>
          <w:b/>
          <w:bCs/>
          <w:color w:val="202020"/>
          <w:sz w:val="24"/>
          <w:szCs w:val="24"/>
          <w:shd w:val="clear" w:color="auto" w:fill="FFFFFF"/>
        </w:rPr>
        <w:t>inantseerimistegevuse eelarveosa</w:t>
      </w:r>
      <w:r w:rsidRPr="00E74567">
        <w:rPr>
          <w:rFonts w:ascii="Times New Roman" w:hAnsi="Times New Roman"/>
          <w:color w:val="202020"/>
          <w:sz w:val="24"/>
          <w:szCs w:val="24"/>
          <w:shd w:val="clear" w:color="auto" w:fill="FFFFFF"/>
        </w:rPr>
        <w:t>“;</w:t>
      </w:r>
    </w:p>
    <w:p w14:paraId="6CB82367" w14:textId="77777777" w:rsidR="00E74567" w:rsidRDefault="00E74567" w:rsidP="00E26679">
      <w:pPr>
        <w:spacing w:after="0" w:line="240" w:lineRule="auto"/>
        <w:jc w:val="both"/>
        <w:rPr>
          <w:rFonts w:ascii="Times New Roman" w:hAnsi="Times New Roman"/>
          <w:color w:val="202020"/>
          <w:sz w:val="24"/>
          <w:szCs w:val="24"/>
          <w:shd w:val="clear" w:color="auto" w:fill="FFFFFF"/>
        </w:rPr>
      </w:pPr>
    </w:p>
    <w:p w14:paraId="6F332724" w14:textId="7CDC45CA" w:rsidR="00E74567" w:rsidRPr="00237B9C" w:rsidRDefault="000A6EF6" w:rsidP="00E74567">
      <w:pPr>
        <w:spacing w:after="0" w:line="240" w:lineRule="auto"/>
        <w:jc w:val="both"/>
        <w:rPr>
          <w:rFonts w:ascii="Times New Roman" w:hAnsi="Times New Roman"/>
          <w:color w:val="202020"/>
          <w:sz w:val="24"/>
          <w:szCs w:val="24"/>
          <w:shd w:val="clear" w:color="auto" w:fill="FFFFFF"/>
        </w:rPr>
      </w:pPr>
      <w:r>
        <w:rPr>
          <w:rFonts w:ascii="Times New Roman" w:hAnsi="Times New Roman"/>
          <w:b/>
          <w:bCs/>
          <w:color w:val="202020"/>
          <w:sz w:val="24"/>
          <w:szCs w:val="24"/>
          <w:shd w:val="clear" w:color="auto" w:fill="FFFFFF"/>
        </w:rPr>
        <w:t>20</w:t>
      </w:r>
      <w:r w:rsidR="00E74567" w:rsidRPr="00237B9C">
        <w:rPr>
          <w:rFonts w:ascii="Times New Roman" w:hAnsi="Times New Roman"/>
          <w:b/>
          <w:bCs/>
          <w:color w:val="202020"/>
          <w:sz w:val="24"/>
          <w:szCs w:val="24"/>
          <w:shd w:val="clear" w:color="auto" w:fill="FFFFFF"/>
        </w:rPr>
        <w:t xml:space="preserve">) </w:t>
      </w:r>
      <w:r w:rsidR="00E74567" w:rsidRPr="00237B9C">
        <w:rPr>
          <w:rFonts w:ascii="Times New Roman" w:hAnsi="Times New Roman"/>
          <w:color w:val="202020"/>
          <w:sz w:val="24"/>
          <w:szCs w:val="24"/>
          <w:shd w:val="clear" w:color="auto" w:fill="FFFFFF"/>
        </w:rPr>
        <w:t>paragrahvi 1</w:t>
      </w:r>
      <w:r w:rsidR="00E74567">
        <w:rPr>
          <w:rFonts w:ascii="Times New Roman" w:hAnsi="Times New Roman"/>
          <w:color w:val="202020"/>
          <w:sz w:val="24"/>
          <w:szCs w:val="24"/>
          <w:shd w:val="clear" w:color="auto" w:fill="FFFFFF"/>
        </w:rPr>
        <w:t>8</w:t>
      </w:r>
      <w:r w:rsidR="00E74567" w:rsidRPr="00237B9C">
        <w:rPr>
          <w:rFonts w:ascii="Times New Roman" w:hAnsi="Times New Roman"/>
          <w:color w:val="202020"/>
          <w:sz w:val="24"/>
          <w:szCs w:val="24"/>
          <w:shd w:val="clear" w:color="auto" w:fill="FFFFFF"/>
        </w:rPr>
        <w:t xml:space="preserve"> pealkiri muudetakse ja sõnastatakse järgmiselt:</w:t>
      </w:r>
    </w:p>
    <w:p w14:paraId="187192AE" w14:textId="77777777" w:rsidR="00E74567" w:rsidRDefault="00E74567" w:rsidP="00E74567">
      <w:pPr>
        <w:spacing w:after="0" w:line="240" w:lineRule="auto"/>
        <w:jc w:val="both"/>
        <w:rPr>
          <w:rFonts w:ascii="Times New Roman" w:hAnsi="Times New Roman"/>
          <w:color w:val="202020"/>
          <w:sz w:val="24"/>
          <w:szCs w:val="24"/>
          <w:shd w:val="clear" w:color="auto" w:fill="FFFFFF"/>
        </w:rPr>
      </w:pPr>
      <w:r w:rsidRPr="00237B9C">
        <w:rPr>
          <w:rFonts w:ascii="Times New Roman" w:hAnsi="Times New Roman"/>
          <w:color w:val="202020"/>
          <w:sz w:val="24"/>
          <w:szCs w:val="24"/>
          <w:shd w:val="clear" w:color="auto" w:fill="FFFFFF"/>
        </w:rPr>
        <w:t>„</w:t>
      </w:r>
      <w:r w:rsidRPr="00E74567">
        <w:rPr>
          <w:rFonts w:ascii="Times New Roman" w:hAnsi="Times New Roman"/>
          <w:b/>
          <w:bCs/>
          <w:color w:val="202020"/>
          <w:sz w:val="24"/>
          <w:szCs w:val="24"/>
          <w:shd w:val="clear" w:color="auto" w:fill="FFFFFF"/>
        </w:rPr>
        <w:t>§ 1</w:t>
      </w:r>
      <w:r>
        <w:rPr>
          <w:rFonts w:ascii="Times New Roman" w:hAnsi="Times New Roman"/>
          <w:b/>
          <w:bCs/>
          <w:color w:val="202020"/>
          <w:sz w:val="24"/>
          <w:szCs w:val="24"/>
          <w:shd w:val="clear" w:color="auto" w:fill="FFFFFF"/>
        </w:rPr>
        <w:t>8</w:t>
      </w:r>
      <w:r w:rsidRPr="00E74567">
        <w:rPr>
          <w:rFonts w:ascii="Times New Roman" w:hAnsi="Times New Roman"/>
          <w:b/>
          <w:bCs/>
          <w:color w:val="202020"/>
          <w:sz w:val="24"/>
          <w:szCs w:val="24"/>
          <w:shd w:val="clear" w:color="auto" w:fill="FFFFFF"/>
        </w:rPr>
        <w:t xml:space="preserve">. </w:t>
      </w:r>
      <w:r>
        <w:rPr>
          <w:rFonts w:ascii="Times New Roman" w:hAnsi="Times New Roman"/>
          <w:b/>
          <w:bCs/>
          <w:color w:val="202020"/>
          <w:sz w:val="24"/>
          <w:szCs w:val="24"/>
          <w:shd w:val="clear" w:color="auto" w:fill="FFFFFF"/>
        </w:rPr>
        <w:t>L</w:t>
      </w:r>
      <w:r w:rsidRPr="00E74567">
        <w:rPr>
          <w:rFonts w:ascii="Times New Roman" w:hAnsi="Times New Roman"/>
          <w:b/>
          <w:bCs/>
          <w:color w:val="202020"/>
          <w:sz w:val="24"/>
          <w:szCs w:val="24"/>
          <w:shd w:val="clear" w:color="auto" w:fill="FFFFFF"/>
        </w:rPr>
        <w:t>ikviidsete varade muutuse eelarveosa</w:t>
      </w:r>
      <w:r w:rsidRPr="00E74567">
        <w:rPr>
          <w:rFonts w:ascii="Times New Roman" w:hAnsi="Times New Roman"/>
          <w:color w:val="202020"/>
          <w:sz w:val="24"/>
          <w:szCs w:val="24"/>
          <w:shd w:val="clear" w:color="auto" w:fill="FFFFFF"/>
        </w:rPr>
        <w:t>“;</w:t>
      </w:r>
    </w:p>
    <w:p w14:paraId="5814E7C3" w14:textId="77777777" w:rsidR="00C66B0D" w:rsidRDefault="00C66B0D" w:rsidP="00E74567">
      <w:pPr>
        <w:spacing w:after="0" w:line="240" w:lineRule="auto"/>
        <w:jc w:val="both"/>
        <w:rPr>
          <w:rFonts w:ascii="Times New Roman" w:hAnsi="Times New Roman"/>
          <w:color w:val="202020"/>
          <w:sz w:val="24"/>
          <w:szCs w:val="24"/>
          <w:shd w:val="clear" w:color="auto" w:fill="FFFFFF"/>
        </w:rPr>
      </w:pPr>
    </w:p>
    <w:p w14:paraId="350C19C7" w14:textId="07AF193F" w:rsidR="00C66B0D" w:rsidRPr="00C66B0D" w:rsidRDefault="000A6EF6" w:rsidP="00C66B0D">
      <w:pPr>
        <w:spacing w:after="0" w:line="240" w:lineRule="auto"/>
        <w:jc w:val="both"/>
        <w:rPr>
          <w:rFonts w:ascii="Times New Roman" w:hAnsi="Times New Roman"/>
          <w:color w:val="202020"/>
          <w:sz w:val="24"/>
          <w:szCs w:val="24"/>
          <w:shd w:val="clear" w:color="auto" w:fill="FFFFFF"/>
        </w:rPr>
      </w:pPr>
      <w:r w:rsidRPr="00237B9C">
        <w:rPr>
          <w:rFonts w:ascii="Times New Roman" w:hAnsi="Times New Roman"/>
          <w:b/>
          <w:bCs/>
          <w:color w:val="202020"/>
          <w:sz w:val="24"/>
          <w:szCs w:val="24"/>
          <w:shd w:val="clear" w:color="auto" w:fill="FFFFFF"/>
        </w:rPr>
        <w:t>2</w:t>
      </w:r>
      <w:r>
        <w:rPr>
          <w:rFonts w:ascii="Times New Roman" w:hAnsi="Times New Roman"/>
          <w:b/>
          <w:bCs/>
          <w:color w:val="202020"/>
          <w:sz w:val="24"/>
          <w:szCs w:val="24"/>
          <w:shd w:val="clear" w:color="auto" w:fill="FFFFFF"/>
        </w:rPr>
        <w:t>1</w:t>
      </w:r>
      <w:r w:rsidR="00C66B0D" w:rsidRPr="00237B9C">
        <w:rPr>
          <w:rFonts w:ascii="Times New Roman" w:hAnsi="Times New Roman"/>
          <w:b/>
          <w:bCs/>
          <w:color w:val="202020"/>
          <w:sz w:val="24"/>
          <w:szCs w:val="24"/>
          <w:shd w:val="clear" w:color="auto" w:fill="FFFFFF"/>
        </w:rPr>
        <w:t>)</w:t>
      </w:r>
      <w:r w:rsidR="00C66B0D">
        <w:rPr>
          <w:rFonts w:ascii="Times New Roman" w:hAnsi="Times New Roman"/>
          <w:color w:val="202020"/>
          <w:sz w:val="24"/>
          <w:szCs w:val="24"/>
          <w:shd w:val="clear" w:color="auto" w:fill="FFFFFF"/>
        </w:rPr>
        <w:t xml:space="preserve"> </w:t>
      </w:r>
      <w:r w:rsidR="00C66B0D" w:rsidRPr="00C66B0D">
        <w:rPr>
          <w:rFonts w:ascii="Times New Roman" w:hAnsi="Times New Roman"/>
          <w:color w:val="202020"/>
          <w:sz w:val="24"/>
          <w:szCs w:val="24"/>
          <w:shd w:val="clear" w:color="auto" w:fill="FFFFFF"/>
        </w:rPr>
        <w:t>paragrahvi 1</w:t>
      </w:r>
      <w:r w:rsidR="00C66B0D">
        <w:rPr>
          <w:rFonts w:ascii="Times New Roman" w:hAnsi="Times New Roman"/>
          <w:color w:val="202020"/>
          <w:sz w:val="24"/>
          <w:szCs w:val="24"/>
          <w:shd w:val="clear" w:color="auto" w:fill="FFFFFF"/>
        </w:rPr>
        <w:t>9</w:t>
      </w:r>
      <w:r w:rsidR="00C66B0D" w:rsidRPr="00C66B0D">
        <w:rPr>
          <w:rFonts w:ascii="Times New Roman" w:hAnsi="Times New Roman"/>
          <w:color w:val="202020"/>
          <w:sz w:val="24"/>
          <w:szCs w:val="24"/>
          <w:shd w:val="clear" w:color="auto" w:fill="FFFFFF"/>
        </w:rPr>
        <w:t xml:space="preserve"> pealkiri muudetakse ja sõnastatakse järgmiselt:</w:t>
      </w:r>
    </w:p>
    <w:p w14:paraId="2C45BD63" w14:textId="77777777" w:rsidR="00C66B0D" w:rsidRDefault="00C66B0D" w:rsidP="00C66B0D">
      <w:pPr>
        <w:spacing w:after="0" w:line="240" w:lineRule="auto"/>
        <w:jc w:val="both"/>
        <w:rPr>
          <w:rFonts w:ascii="Times New Roman" w:hAnsi="Times New Roman"/>
          <w:b/>
          <w:bCs/>
          <w:color w:val="202020"/>
          <w:sz w:val="24"/>
          <w:szCs w:val="24"/>
          <w:shd w:val="clear" w:color="auto" w:fill="FFFFFF"/>
        </w:rPr>
      </w:pPr>
      <w:r w:rsidRPr="00C66B0D">
        <w:rPr>
          <w:rFonts w:ascii="Times New Roman" w:hAnsi="Times New Roman"/>
          <w:color w:val="202020"/>
          <w:sz w:val="24"/>
          <w:szCs w:val="24"/>
          <w:shd w:val="clear" w:color="auto" w:fill="FFFFFF"/>
        </w:rPr>
        <w:t>„</w:t>
      </w:r>
      <w:r w:rsidRPr="00237B9C">
        <w:rPr>
          <w:rFonts w:ascii="Times New Roman" w:hAnsi="Times New Roman"/>
          <w:b/>
          <w:bCs/>
          <w:color w:val="202020"/>
          <w:sz w:val="24"/>
          <w:szCs w:val="24"/>
          <w:shd w:val="clear" w:color="auto" w:fill="FFFFFF"/>
        </w:rPr>
        <w:t>§ 1</w:t>
      </w:r>
      <w:r>
        <w:rPr>
          <w:rFonts w:ascii="Times New Roman" w:hAnsi="Times New Roman"/>
          <w:b/>
          <w:bCs/>
          <w:color w:val="202020"/>
          <w:sz w:val="24"/>
          <w:szCs w:val="24"/>
          <w:shd w:val="clear" w:color="auto" w:fill="FFFFFF"/>
        </w:rPr>
        <w:t>9</w:t>
      </w:r>
      <w:r w:rsidRPr="00237B9C">
        <w:rPr>
          <w:rFonts w:ascii="Times New Roman" w:hAnsi="Times New Roman"/>
          <w:b/>
          <w:bCs/>
          <w:color w:val="202020"/>
          <w:sz w:val="24"/>
          <w:szCs w:val="24"/>
          <w:shd w:val="clear" w:color="auto" w:fill="FFFFFF"/>
        </w:rPr>
        <w:t xml:space="preserve">. </w:t>
      </w:r>
      <w:r>
        <w:rPr>
          <w:rFonts w:ascii="Times New Roman" w:hAnsi="Times New Roman"/>
          <w:b/>
          <w:bCs/>
          <w:color w:val="202020"/>
          <w:sz w:val="24"/>
          <w:szCs w:val="24"/>
          <w:shd w:val="clear" w:color="auto" w:fill="FFFFFF"/>
        </w:rPr>
        <w:t>E</w:t>
      </w:r>
      <w:r w:rsidRPr="00C66B0D">
        <w:rPr>
          <w:rFonts w:ascii="Times New Roman" w:hAnsi="Times New Roman"/>
          <w:b/>
          <w:bCs/>
          <w:color w:val="202020"/>
          <w:sz w:val="24"/>
          <w:szCs w:val="24"/>
          <w:shd w:val="clear" w:color="auto" w:fill="FFFFFF"/>
        </w:rPr>
        <w:t>elarve tasakaal, ülejääk ja puudujääk</w:t>
      </w:r>
      <w:r w:rsidRPr="00C66B0D">
        <w:rPr>
          <w:rFonts w:ascii="Times New Roman" w:hAnsi="Times New Roman"/>
          <w:color w:val="202020"/>
          <w:sz w:val="24"/>
          <w:szCs w:val="24"/>
          <w:shd w:val="clear" w:color="auto" w:fill="FFFFFF"/>
        </w:rPr>
        <w:t>“;</w:t>
      </w:r>
    </w:p>
    <w:p w14:paraId="0A7F4D7E" w14:textId="77777777" w:rsidR="00E74567" w:rsidRDefault="00E74567" w:rsidP="00E74567">
      <w:pPr>
        <w:spacing w:after="0" w:line="240" w:lineRule="auto"/>
        <w:jc w:val="both"/>
        <w:rPr>
          <w:rFonts w:ascii="Times New Roman" w:hAnsi="Times New Roman"/>
          <w:color w:val="202020"/>
          <w:sz w:val="24"/>
          <w:szCs w:val="24"/>
          <w:shd w:val="clear" w:color="auto" w:fill="FFFFFF"/>
        </w:rPr>
      </w:pPr>
    </w:p>
    <w:p w14:paraId="50CC9C09" w14:textId="63682B33" w:rsidR="00237B9C" w:rsidRDefault="000A6EF6" w:rsidP="00E74567">
      <w:pPr>
        <w:spacing w:after="0" w:line="240" w:lineRule="auto"/>
        <w:jc w:val="both"/>
        <w:rPr>
          <w:rFonts w:ascii="Times New Roman" w:hAnsi="Times New Roman"/>
          <w:color w:val="202020"/>
          <w:sz w:val="24"/>
          <w:szCs w:val="24"/>
          <w:shd w:val="clear" w:color="auto" w:fill="FFFFFF"/>
        </w:rPr>
      </w:pPr>
      <w:r w:rsidRPr="00237B9C">
        <w:rPr>
          <w:rFonts w:ascii="Times New Roman" w:hAnsi="Times New Roman"/>
          <w:b/>
          <w:bCs/>
          <w:color w:val="202020"/>
          <w:sz w:val="24"/>
          <w:szCs w:val="24"/>
          <w:shd w:val="clear" w:color="auto" w:fill="FFFFFF"/>
        </w:rPr>
        <w:t>2</w:t>
      </w:r>
      <w:r>
        <w:rPr>
          <w:rFonts w:ascii="Times New Roman" w:hAnsi="Times New Roman"/>
          <w:b/>
          <w:bCs/>
          <w:color w:val="202020"/>
          <w:sz w:val="24"/>
          <w:szCs w:val="24"/>
          <w:shd w:val="clear" w:color="auto" w:fill="FFFFFF"/>
        </w:rPr>
        <w:t>2</w:t>
      </w:r>
      <w:r w:rsidR="00237B9C" w:rsidRPr="00237B9C">
        <w:rPr>
          <w:rFonts w:ascii="Times New Roman" w:hAnsi="Times New Roman"/>
          <w:b/>
          <w:bCs/>
          <w:color w:val="202020"/>
          <w:sz w:val="24"/>
          <w:szCs w:val="24"/>
          <w:shd w:val="clear" w:color="auto" w:fill="FFFFFF"/>
        </w:rPr>
        <w:t>)</w:t>
      </w:r>
      <w:r w:rsidR="00237B9C">
        <w:rPr>
          <w:rFonts w:ascii="Times New Roman" w:hAnsi="Times New Roman"/>
          <w:color w:val="202020"/>
          <w:sz w:val="24"/>
          <w:szCs w:val="24"/>
          <w:shd w:val="clear" w:color="auto" w:fill="FFFFFF"/>
        </w:rPr>
        <w:t xml:space="preserve"> paragrahvi 19 lõike 1 teine lause muudetakse ja sõnastatakse järgmiselt:</w:t>
      </w:r>
    </w:p>
    <w:p w14:paraId="548AE720" w14:textId="2E4E2EE7" w:rsidR="00237B9C" w:rsidRDefault="00237B9C" w:rsidP="00E74567">
      <w:pPr>
        <w:spacing w:after="0" w:line="240" w:lineRule="auto"/>
        <w:jc w:val="both"/>
        <w:rPr>
          <w:rFonts w:ascii="Times New Roman" w:hAnsi="Times New Roman"/>
          <w:color w:val="202020"/>
          <w:sz w:val="24"/>
          <w:szCs w:val="24"/>
          <w:shd w:val="clear" w:color="auto" w:fill="FFFFFF"/>
        </w:rPr>
      </w:pPr>
      <w:r w:rsidRPr="00237B9C">
        <w:rPr>
          <w:rFonts w:ascii="Times New Roman" w:hAnsi="Times New Roman"/>
          <w:color w:val="202020"/>
          <w:sz w:val="24"/>
          <w:szCs w:val="24"/>
          <w:shd w:val="clear" w:color="auto" w:fill="FFFFFF"/>
        </w:rPr>
        <w:t>„</w:t>
      </w:r>
      <w:r w:rsidR="00A92AFD" w:rsidRPr="00A92AFD">
        <w:rPr>
          <w:rFonts w:ascii="Times New Roman" w:hAnsi="Times New Roman"/>
          <w:color w:val="202020"/>
          <w:sz w:val="24"/>
          <w:szCs w:val="24"/>
          <w:shd w:val="clear" w:color="auto" w:fill="FFFFFF"/>
        </w:rPr>
        <w:t>Eelarve tulem peab võrduma finantseerimistegevuse eelarveosa, likviidsete varade ning nõuete ja kohustuste saldo muutusega</w:t>
      </w:r>
      <w:r w:rsidRPr="00237B9C">
        <w:rPr>
          <w:rFonts w:ascii="Times New Roman" w:hAnsi="Times New Roman"/>
          <w:color w:val="202020"/>
          <w:sz w:val="24"/>
          <w:szCs w:val="24"/>
          <w:shd w:val="clear" w:color="auto" w:fill="FFFFFF"/>
        </w:rPr>
        <w:t>.“</w:t>
      </w:r>
      <w:r>
        <w:rPr>
          <w:rFonts w:ascii="Times New Roman" w:hAnsi="Times New Roman"/>
          <w:color w:val="202020"/>
          <w:sz w:val="24"/>
          <w:szCs w:val="24"/>
          <w:shd w:val="clear" w:color="auto" w:fill="FFFFFF"/>
        </w:rPr>
        <w:t>;</w:t>
      </w:r>
    </w:p>
    <w:p w14:paraId="6FD19901" w14:textId="77777777" w:rsidR="00237B9C" w:rsidRPr="00957251" w:rsidRDefault="00237B9C" w:rsidP="00E74567">
      <w:pPr>
        <w:spacing w:after="0" w:line="240" w:lineRule="auto"/>
        <w:jc w:val="both"/>
        <w:rPr>
          <w:rFonts w:ascii="Times New Roman" w:hAnsi="Times New Roman"/>
          <w:color w:val="202020"/>
          <w:sz w:val="24"/>
          <w:szCs w:val="24"/>
          <w:shd w:val="clear" w:color="auto" w:fill="FFFFFF"/>
        </w:rPr>
      </w:pPr>
    </w:p>
    <w:p w14:paraId="56E7A828" w14:textId="3E1290B3" w:rsidR="00201E10" w:rsidRPr="00957251" w:rsidRDefault="000A6EF6" w:rsidP="00495191">
      <w:pPr>
        <w:spacing w:after="0" w:line="240" w:lineRule="auto"/>
        <w:jc w:val="both"/>
        <w:rPr>
          <w:rFonts w:ascii="Times New Roman" w:hAnsi="Times New Roman"/>
          <w:color w:val="202020"/>
          <w:sz w:val="24"/>
          <w:szCs w:val="24"/>
          <w:shd w:val="clear" w:color="auto" w:fill="FFFFFF"/>
        </w:rPr>
      </w:pPr>
      <w:r>
        <w:rPr>
          <w:rFonts w:ascii="Times New Roman" w:hAnsi="Times New Roman"/>
          <w:b/>
          <w:bCs/>
          <w:sz w:val="24"/>
          <w:szCs w:val="24"/>
        </w:rPr>
        <w:t>23</w:t>
      </w:r>
      <w:r w:rsidR="00FD6575" w:rsidRPr="00957251">
        <w:rPr>
          <w:rFonts w:ascii="Times New Roman" w:hAnsi="Times New Roman"/>
          <w:b/>
          <w:bCs/>
          <w:sz w:val="24"/>
          <w:szCs w:val="24"/>
        </w:rPr>
        <w:t>)</w:t>
      </w:r>
      <w:r w:rsidR="00FD6575" w:rsidRPr="00957251">
        <w:rPr>
          <w:rFonts w:ascii="Times New Roman" w:hAnsi="Times New Roman"/>
          <w:bCs/>
          <w:sz w:val="24"/>
          <w:szCs w:val="24"/>
        </w:rPr>
        <w:t xml:space="preserve"> paragrahvi 20 lõike </w:t>
      </w:r>
      <w:r w:rsidR="00FD6575" w:rsidRPr="00957251">
        <w:rPr>
          <w:rFonts w:ascii="Times New Roman" w:hAnsi="Times New Roman"/>
          <w:color w:val="202020"/>
          <w:sz w:val="24"/>
          <w:szCs w:val="24"/>
          <w:shd w:val="clear" w:color="auto" w:fill="FFFFFF"/>
        </w:rPr>
        <w:t xml:space="preserve">3 punktist 2 jäetakse välja </w:t>
      </w:r>
      <w:r w:rsidR="00AD76B2">
        <w:rPr>
          <w:rFonts w:ascii="Times New Roman" w:hAnsi="Times New Roman"/>
          <w:color w:val="202020"/>
          <w:sz w:val="24"/>
          <w:szCs w:val="24"/>
          <w:shd w:val="clear" w:color="auto" w:fill="FFFFFF"/>
        </w:rPr>
        <w:t>tekstios</w:t>
      </w:r>
      <w:r w:rsidR="00AD76B2" w:rsidRPr="00957251">
        <w:rPr>
          <w:rFonts w:ascii="Times New Roman" w:hAnsi="Times New Roman"/>
          <w:color w:val="202020"/>
          <w:sz w:val="24"/>
          <w:szCs w:val="24"/>
          <w:shd w:val="clear" w:color="auto" w:fill="FFFFFF"/>
        </w:rPr>
        <w:t xml:space="preserve">ad </w:t>
      </w:r>
      <w:r w:rsidR="00FD6575" w:rsidRPr="00957251">
        <w:rPr>
          <w:rFonts w:ascii="Times New Roman" w:hAnsi="Times New Roman"/>
          <w:color w:val="202020"/>
          <w:sz w:val="24"/>
          <w:szCs w:val="24"/>
          <w:shd w:val="clear" w:color="auto" w:fill="FFFFFF"/>
        </w:rPr>
        <w:t>„§ 7 lõike 1 või“ ja „§ 8 lõike 1 või“</w:t>
      </w:r>
      <w:r w:rsidR="00AA383D" w:rsidRPr="00957251">
        <w:rPr>
          <w:rFonts w:ascii="Times New Roman" w:hAnsi="Times New Roman"/>
          <w:color w:val="202020"/>
          <w:sz w:val="24"/>
          <w:szCs w:val="24"/>
          <w:shd w:val="clear" w:color="auto" w:fill="FFFFFF"/>
        </w:rPr>
        <w:t>;</w:t>
      </w:r>
      <w:r w:rsidR="00FD6575" w:rsidRPr="00957251">
        <w:rPr>
          <w:rFonts w:ascii="Times New Roman" w:hAnsi="Times New Roman"/>
          <w:color w:val="202020"/>
          <w:sz w:val="24"/>
          <w:szCs w:val="24"/>
          <w:shd w:val="clear" w:color="auto" w:fill="FFFFFF"/>
        </w:rPr>
        <w:t xml:space="preserve"> </w:t>
      </w:r>
    </w:p>
    <w:p w14:paraId="102AFCD9" w14:textId="77777777" w:rsidR="00495191" w:rsidRPr="00957251" w:rsidRDefault="00495191" w:rsidP="00495191">
      <w:pPr>
        <w:pStyle w:val="Pealkiri3"/>
        <w:shd w:val="clear" w:color="auto" w:fill="FFFFFF"/>
        <w:spacing w:before="0" w:after="0" w:afterAutospacing="0"/>
        <w:jc w:val="both"/>
        <w:rPr>
          <w:sz w:val="24"/>
          <w:szCs w:val="24"/>
        </w:rPr>
      </w:pPr>
    </w:p>
    <w:p w14:paraId="5C32BD0A" w14:textId="650936FE" w:rsidR="00550161" w:rsidRPr="005058D8" w:rsidRDefault="000A6EF6" w:rsidP="00495191">
      <w:pPr>
        <w:pStyle w:val="Pealkiri3"/>
        <w:shd w:val="clear" w:color="auto" w:fill="FFFFFF"/>
        <w:spacing w:before="0" w:after="0" w:afterAutospacing="0"/>
        <w:jc w:val="both"/>
        <w:rPr>
          <w:b w:val="0"/>
          <w:color w:val="000000"/>
          <w:sz w:val="24"/>
          <w:szCs w:val="24"/>
          <w:bdr w:val="none" w:sz="0" w:space="0" w:color="auto" w:frame="1"/>
        </w:rPr>
      </w:pPr>
      <w:r>
        <w:rPr>
          <w:sz w:val="24"/>
          <w:szCs w:val="24"/>
        </w:rPr>
        <w:t>24</w:t>
      </w:r>
      <w:r w:rsidR="00A03EBE" w:rsidRPr="00957251">
        <w:rPr>
          <w:sz w:val="24"/>
          <w:szCs w:val="24"/>
        </w:rPr>
        <w:t>)</w:t>
      </w:r>
      <w:r w:rsidR="00A03EBE" w:rsidRPr="00957251">
        <w:rPr>
          <w:b w:val="0"/>
          <w:sz w:val="24"/>
          <w:szCs w:val="24"/>
        </w:rPr>
        <w:t xml:space="preserve"> paragrahvi 20 lõike 3 punktis 3, </w:t>
      </w:r>
      <w:r w:rsidR="00E53DE2" w:rsidRPr="00957251">
        <w:rPr>
          <w:b w:val="0"/>
          <w:color w:val="000000"/>
          <w:sz w:val="24"/>
          <w:szCs w:val="24"/>
          <w:bdr w:val="none" w:sz="0" w:space="0" w:color="auto" w:frame="1"/>
        </w:rPr>
        <w:t xml:space="preserve">§ </w:t>
      </w:r>
      <w:r w:rsidR="00A03EBE" w:rsidRPr="00957251">
        <w:rPr>
          <w:b w:val="0"/>
          <w:color w:val="000000"/>
          <w:sz w:val="24"/>
          <w:szCs w:val="24"/>
          <w:bdr w:val="none" w:sz="0" w:space="0" w:color="auto" w:frame="1"/>
        </w:rPr>
        <w:t>34</w:t>
      </w:r>
      <w:r w:rsidR="00A03EBE" w:rsidRPr="00957251">
        <w:rPr>
          <w:b w:val="0"/>
          <w:color w:val="000000"/>
          <w:sz w:val="24"/>
          <w:szCs w:val="24"/>
          <w:bdr w:val="none" w:sz="0" w:space="0" w:color="auto" w:frame="1"/>
          <w:vertAlign w:val="superscript"/>
        </w:rPr>
        <w:t xml:space="preserve">1 </w:t>
      </w:r>
      <w:r w:rsidR="00A03EBE" w:rsidRPr="00957251">
        <w:rPr>
          <w:b w:val="0"/>
          <w:color w:val="000000"/>
          <w:sz w:val="24"/>
          <w:szCs w:val="24"/>
          <w:bdr w:val="none" w:sz="0" w:space="0" w:color="auto" w:frame="1"/>
        </w:rPr>
        <w:t>lõikes 4</w:t>
      </w:r>
      <w:r w:rsidR="00A03EBE" w:rsidRPr="006B54A5">
        <w:rPr>
          <w:b w:val="0"/>
          <w:color w:val="000000"/>
          <w:sz w:val="24"/>
          <w:szCs w:val="24"/>
          <w:bdr w:val="none" w:sz="0" w:space="0" w:color="auto" w:frame="1"/>
        </w:rPr>
        <w:t>,</w:t>
      </w:r>
      <w:r w:rsidR="00A03EBE" w:rsidRPr="00957251">
        <w:rPr>
          <w:b w:val="0"/>
          <w:color w:val="000000"/>
          <w:sz w:val="24"/>
          <w:szCs w:val="24"/>
          <w:bdr w:val="none" w:sz="0" w:space="0" w:color="auto" w:frame="1"/>
        </w:rPr>
        <w:t xml:space="preserve"> </w:t>
      </w:r>
      <w:r w:rsidR="00E53DE2" w:rsidRPr="00957251">
        <w:rPr>
          <w:b w:val="0"/>
          <w:color w:val="000000"/>
          <w:sz w:val="24"/>
          <w:szCs w:val="24"/>
          <w:bdr w:val="none" w:sz="0" w:space="0" w:color="auto" w:frame="1"/>
        </w:rPr>
        <w:t xml:space="preserve">§ </w:t>
      </w:r>
      <w:r w:rsidR="00A03EBE" w:rsidRPr="00957251">
        <w:rPr>
          <w:b w:val="0"/>
          <w:color w:val="000000"/>
          <w:sz w:val="24"/>
          <w:szCs w:val="24"/>
          <w:bdr w:val="none" w:sz="0" w:space="0" w:color="auto" w:frame="1"/>
        </w:rPr>
        <w:t xml:space="preserve">36 lõigetes </w:t>
      </w:r>
      <w:r w:rsidR="00A03EBE" w:rsidRPr="00957251">
        <w:rPr>
          <w:b w:val="0"/>
          <w:color w:val="202020"/>
          <w:sz w:val="24"/>
          <w:szCs w:val="24"/>
          <w:shd w:val="clear" w:color="auto" w:fill="FFFFFF"/>
        </w:rPr>
        <w:t>1</w:t>
      </w:r>
      <w:r w:rsidR="00A03EBE" w:rsidRPr="00957251">
        <w:rPr>
          <w:b w:val="0"/>
          <w:color w:val="202020"/>
          <w:sz w:val="24"/>
          <w:szCs w:val="24"/>
          <w:bdr w:val="none" w:sz="0" w:space="0" w:color="auto" w:frame="1"/>
          <w:shd w:val="clear" w:color="auto" w:fill="FFFFFF"/>
          <w:vertAlign w:val="superscript"/>
        </w:rPr>
        <w:t>2</w:t>
      </w:r>
      <w:r w:rsidR="002E31C9" w:rsidRPr="002E31C9">
        <w:rPr>
          <w:b w:val="0"/>
          <w:color w:val="202020"/>
          <w:sz w:val="24"/>
          <w:szCs w:val="24"/>
          <w:shd w:val="clear" w:color="auto" w:fill="FFFFFF"/>
        </w:rPr>
        <w:t>–</w:t>
      </w:r>
      <w:r w:rsidR="00A03EBE" w:rsidRPr="00957251">
        <w:rPr>
          <w:b w:val="0"/>
          <w:color w:val="202020"/>
          <w:sz w:val="24"/>
          <w:szCs w:val="24"/>
          <w:shd w:val="clear" w:color="auto" w:fill="FFFFFF"/>
        </w:rPr>
        <w:t>2</w:t>
      </w:r>
      <w:r w:rsidR="00A03EBE" w:rsidRPr="00957251">
        <w:rPr>
          <w:b w:val="0"/>
          <w:color w:val="202020"/>
          <w:sz w:val="24"/>
          <w:szCs w:val="24"/>
          <w:bdr w:val="none" w:sz="0" w:space="0" w:color="auto" w:frame="1"/>
          <w:shd w:val="clear" w:color="auto" w:fill="FFFFFF"/>
          <w:vertAlign w:val="superscript"/>
        </w:rPr>
        <w:t>1</w:t>
      </w:r>
      <w:r w:rsidR="00A03EBE" w:rsidRPr="00957251">
        <w:rPr>
          <w:b w:val="0"/>
          <w:color w:val="202020"/>
          <w:sz w:val="24"/>
          <w:szCs w:val="24"/>
          <w:shd w:val="clear" w:color="auto" w:fill="FFFFFF"/>
        </w:rPr>
        <w:t>,</w:t>
      </w:r>
      <w:r w:rsidR="00A03EBE" w:rsidRPr="00957251">
        <w:rPr>
          <w:color w:val="202020"/>
          <w:sz w:val="24"/>
          <w:szCs w:val="24"/>
          <w:shd w:val="clear" w:color="auto" w:fill="FFFFFF"/>
        </w:rPr>
        <w:t xml:space="preserve"> </w:t>
      </w:r>
      <w:r w:rsidR="00E53DE2" w:rsidRPr="00957251">
        <w:rPr>
          <w:b w:val="0"/>
          <w:color w:val="202020"/>
          <w:sz w:val="24"/>
          <w:szCs w:val="24"/>
          <w:shd w:val="clear" w:color="auto" w:fill="FFFFFF"/>
        </w:rPr>
        <w:t xml:space="preserve">§ </w:t>
      </w:r>
      <w:r w:rsidR="00A03EBE" w:rsidRPr="00957251">
        <w:rPr>
          <w:b w:val="0"/>
          <w:color w:val="202020"/>
          <w:sz w:val="24"/>
          <w:szCs w:val="24"/>
          <w:shd w:val="clear" w:color="auto" w:fill="FFFFFF"/>
        </w:rPr>
        <w:t xml:space="preserve">43 lõikes 4 </w:t>
      </w:r>
      <w:r w:rsidR="00882E98">
        <w:rPr>
          <w:b w:val="0"/>
          <w:color w:val="202020"/>
          <w:sz w:val="24"/>
          <w:szCs w:val="24"/>
          <w:shd w:val="clear" w:color="auto" w:fill="FFFFFF"/>
        </w:rPr>
        <w:t>ja</w:t>
      </w:r>
      <w:r w:rsidR="00882E98" w:rsidRPr="00957251">
        <w:rPr>
          <w:b w:val="0"/>
          <w:color w:val="202020"/>
          <w:sz w:val="24"/>
          <w:szCs w:val="24"/>
          <w:shd w:val="clear" w:color="auto" w:fill="FFFFFF"/>
        </w:rPr>
        <w:t xml:space="preserve"> </w:t>
      </w:r>
      <w:r w:rsidR="00E53DE2" w:rsidRPr="00957251">
        <w:rPr>
          <w:b w:val="0"/>
          <w:color w:val="202020"/>
          <w:sz w:val="24"/>
          <w:szCs w:val="24"/>
          <w:shd w:val="clear" w:color="auto" w:fill="FFFFFF"/>
        </w:rPr>
        <w:t xml:space="preserve">§ </w:t>
      </w:r>
      <w:r w:rsidR="00A03EBE" w:rsidRPr="00957251">
        <w:rPr>
          <w:b w:val="0"/>
          <w:color w:val="202020"/>
          <w:sz w:val="24"/>
          <w:szCs w:val="24"/>
          <w:shd w:val="clear" w:color="auto" w:fill="FFFFFF"/>
        </w:rPr>
        <w:t>44 lõike</w:t>
      </w:r>
      <w:r w:rsidR="00A03EBE" w:rsidRPr="00882E98">
        <w:rPr>
          <w:b w:val="0"/>
          <w:color w:val="202020"/>
          <w:sz w:val="24"/>
          <w:szCs w:val="24"/>
          <w:shd w:val="clear" w:color="auto" w:fill="FFFFFF"/>
        </w:rPr>
        <w:t>s</w:t>
      </w:r>
      <w:r w:rsidR="00A03EBE" w:rsidRPr="00237B9C">
        <w:rPr>
          <w:b w:val="0"/>
          <w:color w:val="202020"/>
          <w:sz w:val="24"/>
          <w:szCs w:val="24"/>
          <w:shd w:val="clear" w:color="auto" w:fill="FFFFFF"/>
        </w:rPr>
        <w:t xml:space="preserve"> 7 </w:t>
      </w:r>
      <w:r w:rsidR="00A03EBE" w:rsidRPr="00957251">
        <w:rPr>
          <w:b w:val="0"/>
          <w:color w:val="000000"/>
          <w:sz w:val="24"/>
          <w:szCs w:val="24"/>
          <w:bdr w:val="none" w:sz="0" w:space="0" w:color="auto" w:frame="1"/>
        </w:rPr>
        <w:t xml:space="preserve">asendatakse </w:t>
      </w:r>
      <w:r w:rsidR="00E26679" w:rsidRPr="00957251">
        <w:rPr>
          <w:b w:val="0"/>
          <w:color w:val="000000"/>
          <w:sz w:val="24"/>
          <w:szCs w:val="24"/>
          <w:bdr w:val="none" w:sz="0" w:space="0" w:color="auto" w:frame="1"/>
        </w:rPr>
        <w:t>sõnad</w:t>
      </w:r>
      <w:r w:rsidR="00A03EBE" w:rsidRPr="00957251">
        <w:rPr>
          <w:b w:val="0"/>
          <w:color w:val="000000"/>
          <w:sz w:val="24"/>
          <w:szCs w:val="24"/>
          <w:bdr w:val="none" w:sz="0" w:space="0" w:color="auto" w:frame="1"/>
        </w:rPr>
        <w:t xml:space="preserve"> „temast sõltuv üksus“ </w:t>
      </w:r>
      <w:commentRangeStart w:id="12"/>
      <w:del w:id="13" w:author="Katariina Kärsten - JUSTDIGI" w:date="2025-02-12T17:37:00Z" w16du:dateUtc="2025-02-12T15:37:00Z">
        <w:r w:rsidR="00840B3E" w:rsidRPr="00957251" w:rsidDel="00424C50">
          <w:rPr>
            <w:b w:val="0"/>
            <w:color w:val="000000"/>
            <w:sz w:val="24"/>
            <w:szCs w:val="24"/>
            <w:bdr w:val="none" w:sz="0" w:space="0" w:color="auto" w:frame="1"/>
          </w:rPr>
          <w:delText xml:space="preserve">vastavas käändes </w:delText>
        </w:r>
      </w:del>
      <w:commentRangeEnd w:id="12"/>
      <w:r w:rsidR="00364F6F">
        <w:rPr>
          <w:rStyle w:val="Kommentaariviide"/>
          <w:rFonts w:ascii="Calibri" w:eastAsia="Calibri" w:hAnsi="Calibri"/>
          <w:b w:val="0"/>
          <w:bCs w:val="0"/>
          <w:lang w:eastAsia="en-US"/>
        </w:rPr>
        <w:commentReference w:id="12"/>
      </w:r>
      <w:r w:rsidR="00E26679" w:rsidRPr="00957251">
        <w:rPr>
          <w:b w:val="0"/>
          <w:color w:val="000000"/>
          <w:sz w:val="24"/>
          <w:szCs w:val="24"/>
          <w:bdr w:val="none" w:sz="0" w:space="0" w:color="auto" w:frame="1"/>
        </w:rPr>
        <w:t>sõnadega</w:t>
      </w:r>
      <w:r w:rsidR="00A03EBE" w:rsidRPr="00957251">
        <w:rPr>
          <w:b w:val="0"/>
          <w:color w:val="000000"/>
          <w:sz w:val="24"/>
          <w:szCs w:val="24"/>
          <w:bdr w:val="none" w:sz="0" w:space="0" w:color="auto" w:frame="1"/>
        </w:rPr>
        <w:t xml:space="preserve"> „</w:t>
      </w:r>
      <w:r w:rsidR="00A03EBE" w:rsidRPr="005058D8">
        <w:rPr>
          <w:b w:val="0"/>
          <w:color w:val="000000"/>
          <w:sz w:val="24"/>
          <w:szCs w:val="24"/>
          <w:bdr w:val="none" w:sz="0" w:space="0" w:color="auto" w:frame="1"/>
        </w:rPr>
        <w:t>tema valitseva mõju all olev üksus“</w:t>
      </w:r>
      <w:r w:rsidR="00840B3E" w:rsidRPr="005058D8">
        <w:rPr>
          <w:b w:val="0"/>
          <w:color w:val="000000"/>
          <w:sz w:val="24"/>
          <w:szCs w:val="24"/>
          <w:bdr w:val="none" w:sz="0" w:space="0" w:color="auto" w:frame="1"/>
        </w:rPr>
        <w:t xml:space="preserve"> </w:t>
      </w:r>
      <w:r w:rsidR="00A03EBE" w:rsidRPr="001A61F6">
        <w:rPr>
          <w:b w:val="0"/>
          <w:color w:val="000000"/>
          <w:sz w:val="24"/>
          <w:szCs w:val="24"/>
          <w:bdr w:val="none" w:sz="0" w:space="0" w:color="auto" w:frame="1"/>
        </w:rPr>
        <w:t>vastavas käändes</w:t>
      </w:r>
      <w:r w:rsidR="00E53DE2" w:rsidRPr="001A61F6">
        <w:rPr>
          <w:b w:val="0"/>
          <w:color w:val="000000"/>
          <w:sz w:val="24"/>
          <w:szCs w:val="24"/>
          <w:bdr w:val="none" w:sz="0" w:space="0" w:color="auto" w:frame="1"/>
        </w:rPr>
        <w:t>;</w:t>
      </w:r>
    </w:p>
    <w:p w14:paraId="218B08EB" w14:textId="77777777" w:rsidR="00A03EBE" w:rsidRPr="00957251" w:rsidRDefault="00A03EBE" w:rsidP="00550161">
      <w:pPr>
        <w:spacing w:after="0" w:line="240" w:lineRule="auto"/>
        <w:jc w:val="both"/>
        <w:rPr>
          <w:rFonts w:ascii="Times New Roman" w:hAnsi="Times New Roman"/>
          <w:b/>
          <w:bCs/>
          <w:sz w:val="24"/>
          <w:szCs w:val="24"/>
        </w:rPr>
      </w:pPr>
    </w:p>
    <w:p w14:paraId="6DE1E281" w14:textId="25370DD3" w:rsidR="00E26679" w:rsidRPr="00957251" w:rsidRDefault="000A6EF6" w:rsidP="0084537D">
      <w:pPr>
        <w:spacing w:after="0" w:line="240" w:lineRule="auto"/>
        <w:jc w:val="both"/>
        <w:rPr>
          <w:rFonts w:ascii="Times New Roman" w:hAnsi="Times New Roman"/>
          <w:bCs/>
          <w:sz w:val="24"/>
          <w:szCs w:val="24"/>
        </w:rPr>
      </w:pPr>
      <w:r w:rsidRPr="00957251">
        <w:rPr>
          <w:rFonts w:ascii="Times New Roman" w:hAnsi="Times New Roman"/>
          <w:b/>
          <w:bCs/>
          <w:sz w:val="24"/>
          <w:szCs w:val="24"/>
        </w:rPr>
        <w:t>2</w:t>
      </w:r>
      <w:r>
        <w:rPr>
          <w:rFonts w:ascii="Times New Roman" w:hAnsi="Times New Roman"/>
          <w:b/>
          <w:bCs/>
          <w:sz w:val="24"/>
          <w:szCs w:val="24"/>
        </w:rPr>
        <w:t>5</w:t>
      </w:r>
      <w:r w:rsidR="005D03A8" w:rsidRPr="00957251">
        <w:rPr>
          <w:rFonts w:ascii="Times New Roman" w:hAnsi="Times New Roman"/>
          <w:b/>
          <w:bCs/>
          <w:sz w:val="24"/>
          <w:szCs w:val="24"/>
        </w:rPr>
        <w:t>)</w:t>
      </w:r>
      <w:r w:rsidR="005D03A8" w:rsidRPr="00957251">
        <w:rPr>
          <w:rFonts w:ascii="Times New Roman" w:hAnsi="Times New Roman"/>
          <w:bCs/>
          <w:sz w:val="24"/>
          <w:szCs w:val="24"/>
        </w:rPr>
        <w:t xml:space="preserve"> p</w:t>
      </w:r>
      <w:r w:rsidR="00CC4CF9" w:rsidRPr="00957251">
        <w:rPr>
          <w:rFonts w:ascii="Times New Roman" w:hAnsi="Times New Roman"/>
          <w:bCs/>
          <w:sz w:val="24"/>
          <w:szCs w:val="24"/>
        </w:rPr>
        <w:t>aragrahvi 20 lõi</w:t>
      </w:r>
      <w:r w:rsidR="00566996" w:rsidRPr="00957251">
        <w:rPr>
          <w:rFonts w:ascii="Times New Roman" w:hAnsi="Times New Roman"/>
          <w:bCs/>
          <w:sz w:val="24"/>
          <w:szCs w:val="24"/>
        </w:rPr>
        <w:t>kes</w:t>
      </w:r>
      <w:r w:rsidR="00CC4CF9" w:rsidRPr="00957251">
        <w:rPr>
          <w:rFonts w:ascii="Times New Roman" w:hAnsi="Times New Roman"/>
          <w:bCs/>
          <w:sz w:val="24"/>
          <w:szCs w:val="24"/>
        </w:rPr>
        <w:t xml:space="preserve"> 3</w:t>
      </w:r>
      <w:r w:rsidR="00E26679" w:rsidRPr="00957251">
        <w:rPr>
          <w:rFonts w:ascii="Times New Roman" w:hAnsi="Times New Roman"/>
          <w:bCs/>
          <w:sz w:val="24"/>
          <w:szCs w:val="24"/>
          <w:vertAlign w:val="superscript"/>
        </w:rPr>
        <w:t>1</w:t>
      </w:r>
      <w:r w:rsidR="00CC4CF9" w:rsidRPr="00957251">
        <w:rPr>
          <w:rFonts w:ascii="Times New Roman" w:hAnsi="Times New Roman"/>
          <w:bCs/>
          <w:sz w:val="24"/>
          <w:szCs w:val="24"/>
        </w:rPr>
        <w:t xml:space="preserve"> </w:t>
      </w:r>
      <w:r w:rsidR="00E26679" w:rsidRPr="00957251">
        <w:rPr>
          <w:rFonts w:ascii="Times New Roman" w:hAnsi="Times New Roman"/>
          <w:bCs/>
          <w:sz w:val="24"/>
          <w:szCs w:val="24"/>
        </w:rPr>
        <w:t>asendatakse sõnad „</w:t>
      </w:r>
      <w:r w:rsidR="00A4387D">
        <w:rPr>
          <w:rFonts w:ascii="Times New Roman" w:hAnsi="Times New Roman"/>
          <w:bCs/>
          <w:sz w:val="24"/>
          <w:szCs w:val="24"/>
        </w:rPr>
        <w:t>K</w:t>
      </w:r>
      <w:r w:rsidR="00A4387D" w:rsidRPr="00957251">
        <w:rPr>
          <w:rFonts w:ascii="Times New Roman" w:hAnsi="Times New Roman"/>
          <w:bCs/>
          <w:sz w:val="24"/>
          <w:szCs w:val="24"/>
        </w:rPr>
        <w:t xml:space="preserve">ohaliku </w:t>
      </w:r>
      <w:r w:rsidR="00E26679" w:rsidRPr="00957251">
        <w:rPr>
          <w:rFonts w:ascii="Times New Roman" w:hAnsi="Times New Roman"/>
          <w:bCs/>
          <w:sz w:val="24"/>
          <w:szCs w:val="24"/>
        </w:rPr>
        <w:t>omavalitsuse üksusest sõltuv üksus“ sõnadega „</w:t>
      </w:r>
      <w:r w:rsidR="00A4387D" w:rsidRPr="001A61F6">
        <w:rPr>
          <w:rFonts w:ascii="Times New Roman" w:hAnsi="Times New Roman"/>
          <w:bCs/>
          <w:sz w:val="24"/>
          <w:szCs w:val="24"/>
        </w:rPr>
        <w:t>K</w:t>
      </w:r>
      <w:r w:rsidR="00E26679" w:rsidRPr="005058D8">
        <w:rPr>
          <w:rFonts w:ascii="Times New Roman" w:hAnsi="Times New Roman"/>
          <w:color w:val="202020"/>
          <w:sz w:val="24"/>
          <w:szCs w:val="24"/>
          <w:shd w:val="clear" w:color="auto" w:fill="FFFFFF"/>
        </w:rPr>
        <w:t xml:space="preserve">ohaliku omavalitsuse </w:t>
      </w:r>
      <w:r w:rsidR="00E26679" w:rsidRPr="005058D8">
        <w:rPr>
          <w:rFonts w:ascii="Times New Roman" w:hAnsi="Times New Roman"/>
          <w:bCs/>
          <w:sz w:val="24"/>
          <w:szCs w:val="24"/>
        </w:rPr>
        <w:t>üksuse valitseva mõju all olev üksus</w:t>
      </w:r>
      <w:r w:rsidR="00E53DE2" w:rsidRPr="001A61F6">
        <w:rPr>
          <w:rFonts w:ascii="Times New Roman" w:hAnsi="Times New Roman"/>
          <w:bCs/>
          <w:sz w:val="24"/>
          <w:szCs w:val="24"/>
        </w:rPr>
        <w:t>“;</w:t>
      </w:r>
    </w:p>
    <w:p w14:paraId="0DBB657A" w14:textId="77777777" w:rsidR="00E26679" w:rsidRDefault="00E26679" w:rsidP="0084537D">
      <w:pPr>
        <w:spacing w:after="0" w:line="240" w:lineRule="auto"/>
        <w:jc w:val="both"/>
        <w:rPr>
          <w:rFonts w:ascii="Times New Roman" w:hAnsi="Times New Roman"/>
          <w:bCs/>
          <w:sz w:val="24"/>
          <w:szCs w:val="24"/>
        </w:rPr>
      </w:pPr>
    </w:p>
    <w:p w14:paraId="6930C179" w14:textId="4B37A78E" w:rsidR="0075747F" w:rsidRDefault="000A6EF6" w:rsidP="0075747F">
      <w:pPr>
        <w:spacing w:after="0" w:line="240" w:lineRule="auto"/>
        <w:jc w:val="both"/>
        <w:rPr>
          <w:rFonts w:ascii="Times New Roman" w:hAnsi="Times New Roman"/>
          <w:bCs/>
          <w:sz w:val="24"/>
          <w:szCs w:val="24"/>
        </w:rPr>
      </w:pPr>
      <w:r w:rsidRPr="0075747F">
        <w:rPr>
          <w:rFonts w:ascii="Times New Roman" w:hAnsi="Times New Roman"/>
          <w:b/>
          <w:sz w:val="24"/>
          <w:szCs w:val="24"/>
        </w:rPr>
        <w:t>2</w:t>
      </w:r>
      <w:r>
        <w:rPr>
          <w:rFonts w:ascii="Times New Roman" w:hAnsi="Times New Roman"/>
          <w:b/>
          <w:sz w:val="24"/>
          <w:szCs w:val="24"/>
        </w:rPr>
        <w:t>6</w:t>
      </w:r>
      <w:r w:rsidR="0075747F" w:rsidRPr="0075747F">
        <w:rPr>
          <w:rFonts w:ascii="Times New Roman" w:hAnsi="Times New Roman"/>
          <w:b/>
          <w:sz w:val="24"/>
          <w:szCs w:val="24"/>
        </w:rPr>
        <w:t>)</w:t>
      </w:r>
      <w:r w:rsidR="0075747F">
        <w:rPr>
          <w:rFonts w:ascii="Times New Roman" w:hAnsi="Times New Roman"/>
          <w:bCs/>
          <w:sz w:val="24"/>
          <w:szCs w:val="24"/>
        </w:rPr>
        <w:t xml:space="preserve"> </w:t>
      </w:r>
      <w:bookmarkStart w:id="14" w:name="_Hlk172729666"/>
      <w:r w:rsidR="0075747F" w:rsidRPr="00957251">
        <w:rPr>
          <w:rFonts w:ascii="Times New Roman" w:hAnsi="Times New Roman"/>
          <w:bCs/>
          <w:sz w:val="24"/>
          <w:szCs w:val="24"/>
        </w:rPr>
        <w:t xml:space="preserve">paragrahvi 20 lõike </w:t>
      </w:r>
      <w:r w:rsidR="0075747F">
        <w:rPr>
          <w:rFonts w:ascii="Times New Roman" w:hAnsi="Times New Roman"/>
          <w:bCs/>
          <w:sz w:val="24"/>
          <w:szCs w:val="24"/>
        </w:rPr>
        <w:t>6</w:t>
      </w:r>
      <w:r w:rsidR="0075747F" w:rsidRPr="00957251">
        <w:rPr>
          <w:rFonts w:ascii="Times New Roman" w:hAnsi="Times New Roman"/>
          <w:bCs/>
          <w:sz w:val="24"/>
          <w:szCs w:val="24"/>
        </w:rPr>
        <w:t xml:space="preserve"> </w:t>
      </w:r>
      <w:r w:rsidR="0075747F">
        <w:rPr>
          <w:rFonts w:ascii="Times New Roman" w:hAnsi="Times New Roman"/>
          <w:bCs/>
          <w:sz w:val="24"/>
          <w:szCs w:val="24"/>
        </w:rPr>
        <w:t xml:space="preserve">punktis 2 </w:t>
      </w:r>
      <w:r w:rsidR="0075747F" w:rsidRPr="00957251">
        <w:rPr>
          <w:rFonts w:ascii="Times New Roman" w:hAnsi="Times New Roman"/>
          <w:bCs/>
          <w:sz w:val="24"/>
          <w:szCs w:val="24"/>
        </w:rPr>
        <w:t xml:space="preserve">asendatakse </w:t>
      </w:r>
      <w:commentRangeStart w:id="15"/>
      <w:del w:id="16" w:author="Katariina Kärsten - JUSTDIGI" w:date="2025-02-12T17:56:00Z" w16du:dateUtc="2025-02-12T15:56:00Z">
        <w:r w:rsidR="0075747F" w:rsidRPr="00957251" w:rsidDel="00474DFB">
          <w:rPr>
            <w:rFonts w:ascii="Times New Roman" w:hAnsi="Times New Roman"/>
            <w:bCs/>
            <w:sz w:val="24"/>
            <w:szCs w:val="24"/>
          </w:rPr>
          <w:delText xml:space="preserve">sõna </w:delText>
        </w:r>
      </w:del>
      <w:ins w:id="17" w:author="Katariina Kärsten - JUSTDIGI" w:date="2025-02-12T17:56:00Z" w16du:dateUtc="2025-02-12T15:56:00Z">
        <w:r w:rsidR="00474DFB">
          <w:rPr>
            <w:rFonts w:ascii="Times New Roman" w:hAnsi="Times New Roman"/>
            <w:bCs/>
            <w:sz w:val="24"/>
            <w:szCs w:val="24"/>
          </w:rPr>
          <w:t>teksti</w:t>
        </w:r>
      </w:ins>
      <w:ins w:id="18" w:author="Katariina Kärsten - JUSTDIGI" w:date="2025-02-12T17:57:00Z" w16du:dateUtc="2025-02-12T15:57:00Z">
        <w:r w:rsidR="00474DFB">
          <w:rPr>
            <w:rFonts w:ascii="Times New Roman" w:hAnsi="Times New Roman"/>
            <w:bCs/>
            <w:sz w:val="24"/>
            <w:szCs w:val="24"/>
          </w:rPr>
          <w:t>osa</w:t>
        </w:r>
        <w:commentRangeEnd w:id="15"/>
        <w:r w:rsidR="00091983">
          <w:rPr>
            <w:rStyle w:val="Kommentaariviide"/>
          </w:rPr>
          <w:commentReference w:id="15"/>
        </w:r>
      </w:ins>
      <w:ins w:id="19" w:author="Katariina Kärsten - JUSTDIGI" w:date="2025-02-12T17:56:00Z" w16du:dateUtc="2025-02-12T15:56:00Z">
        <w:r w:rsidR="00474DFB" w:rsidRPr="00957251">
          <w:rPr>
            <w:rFonts w:ascii="Times New Roman" w:hAnsi="Times New Roman"/>
            <w:bCs/>
            <w:sz w:val="24"/>
            <w:szCs w:val="24"/>
          </w:rPr>
          <w:t xml:space="preserve"> </w:t>
        </w:r>
      </w:ins>
      <w:r w:rsidR="0075747F" w:rsidRPr="00957251">
        <w:rPr>
          <w:rFonts w:ascii="Times New Roman" w:hAnsi="Times New Roman"/>
          <w:bCs/>
          <w:sz w:val="24"/>
          <w:szCs w:val="24"/>
        </w:rPr>
        <w:t>„</w:t>
      </w:r>
      <w:r w:rsidR="005C65FE">
        <w:rPr>
          <w:rFonts w:ascii="Times New Roman" w:hAnsi="Times New Roman"/>
          <w:bCs/>
          <w:sz w:val="24"/>
          <w:szCs w:val="24"/>
        </w:rPr>
        <w:t xml:space="preserve">mitte väiksemana kui </w:t>
      </w:r>
      <w:r w:rsidR="0075747F">
        <w:rPr>
          <w:rFonts w:ascii="Times New Roman" w:hAnsi="Times New Roman"/>
          <w:bCs/>
          <w:sz w:val="24"/>
          <w:szCs w:val="24"/>
        </w:rPr>
        <w:t xml:space="preserve">null“ </w:t>
      </w:r>
      <w:r w:rsidR="004E36ED">
        <w:rPr>
          <w:rFonts w:ascii="Times New Roman" w:hAnsi="Times New Roman"/>
          <w:bCs/>
          <w:sz w:val="24"/>
          <w:szCs w:val="24"/>
        </w:rPr>
        <w:t>tekstiosa</w:t>
      </w:r>
      <w:r w:rsidR="004E36ED" w:rsidRPr="00957251">
        <w:rPr>
          <w:rFonts w:ascii="Times New Roman" w:hAnsi="Times New Roman"/>
          <w:bCs/>
          <w:sz w:val="24"/>
          <w:szCs w:val="24"/>
        </w:rPr>
        <w:t xml:space="preserve">ga </w:t>
      </w:r>
      <w:r w:rsidR="0075747F" w:rsidRPr="00957251">
        <w:rPr>
          <w:rFonts w:ascii="Times New Roman" w:hAnsi="Times New Roman"/>
          <w:bCs/>
          <w:sz w:val="24"/>
          <w:szCs w:val="24"/>
        </w:rPr>
        <w:t>„</w:t>
      </w:r>
      <w:r w:rsidR="0066059D">
        <w:rPr>
          <w:rFonts w:ascii="Times New Roman" w:hAnsi="Times New Roman"/>
          <w:bCs/>
          <w:sz w:val="24"/>
          <w:szCs w:val="24"/>
        </w:rPr>
        <w:t xml:space="preserve">vastavalt </w:t>
      </w:r>
      <w:r w:rsidR="001648F7">
        <w:rPr>
          <w:rFonts w:ascii="Times New Roman" w:hAnsi="Times New Roman"/>
          <w:bCs/>
          <w:sz w:val="24"/>
          <w:szCs w:val="24"/>
        </w:rPr>
        <w:t xml:space="preserve">käesoleva seaduse </w:t>
      </w:r>
      <w:r w:rsidR="0075747F">
        <w:rPr>
          <w:rFonts w:ascii="Times New Roman" w:hAnsi="Times New Roman"/>
          <w:bCs/>
          <w:sz w:val="24"/>
          <w:szCs w:val="24"/>
        </w:rPr>
        <w:t>§</w:t>
      </w:r>
      <w:r w:rsidR="007B4492">
        <w:rPr>
          <w:rFonts w:ascii="Times New Roman" w:hAnsi="Times New Roman"/>
          <w:bCs/>
          <w:sz w:val="24"/>
          <w:szCs w:val="24"/>
        </w:rPr>
        <w:t> </w:t>
      </w:r>
      <w:r w:rsidR="0075747F">
        <w:rPr>
          <w:rFonts w:ascii="Times New Roman" w:hAnsi="Times New Roman"/>
          <w:bCs/>
          <w:sz w:val="24"/>
          <w:szCs w:val="24"/>
        </w:rPr>
        <w:t>33 lõike</w:t>
      </w:r>
      <w:r w:rsidR="0066059D">
        <w:rPr>
          <w:rFonts w:ascii="Times New Roman" w:hAnsi="Times New Roman"/>
          <w:bCs/>
          <w:sz w:val="24"/>
          <w:szCs w:val="24"/>
        </w:rPr>
        <w:t>le</w:t>
      </w:r>
      <w:r w:rsidR="0075747F">
        <w:rPr>
          <w:rFonts w:ascii="Times New Roman" w:hAnsi="Times New Roman"/>
          <w:bCs/>
          <w:sz w:val="24"/>
          <w:szCs w:val="24"/>
        </w:rPr>
        <w:t xml:space="preserve"> 2“;</w:t>
      </w:r>
    </w:p>
    <w:p w14:paraId="62AF588E" w14:textId="77777777" w:rsidR="000A6EF6" w:rsidRDefault="000A6EF6" w:rsidP="0075747F">
      <w:pPr>
        <w:spacing w:after="0" w:line="240" w:lineRule="auto"/>
        <w:jc w:val="both"/>
        <w:rPr>
          <w:rFonts w:ascii="Times New Roman" w:hAnsi="Times New Roman"/>
          <w:b/>
          <w:sz w:val="24"/>
          <w:szCs w:val="24"/>
        </w:rPr>
      </w:pPr>
    </w:p>
    <w:p w14:paraId="459A64A2" w14:textId="3CD665F9" w:rsidR="003E07E6" w:rsidRDefault="003E07E6" w:rsidP="0075747F">
      <w:pPr>
        <w:spacing w:after="0" w:line="240" w:lineRule="auto"/>
        <w:jc w:val="both"/>
        <w:rPr>
          <w:rFonts w:ascii="Times New Roman" w:hAnsi="Times New Roman"/>
          <w:b/>
          <w:sz w:val="24"/>
          <w:szCs w:val="24"/>
        </w:rPr>
      </w:pPr>
      <w:r>
        <w:rPr>
          <w:rFonts w:ascii="Times New Roman" w:hAnsi="Times New Roman"/>
          <w:b/>
          <w:sz w:val="24"/>
          <w:szCs w:val="24"/>
        </w:rPr>
        <w:t xml:space="preserve">27) </w:t>
      </w:r>
      <w:r w:rsidRPr="00957251">
        <w:rPr>
          <w:rFonts w:ascii="Times New Roman" w:hAnsi="Times New Roman"/>
          <w:bCs/>
          <w:sz w:val="24"/>
          <w:szCs w:val="24"/>
        </w:rPr>
        <w:t xml:space="preserve">paragrahvi </w:t>
      </w:r>
      <w:r>
        <w:rPr>
          <w:rFonts w:ascii="Times New Roman" w:hAnsi="Times New Roman"/>
          <w:bCs/>
          <w:sz w:val="24"/>
          <w:szCs w:val="24"/>
        </w:rPr>
        <w:t>20</w:t>
      </w:r>
      <w:r w:rsidRPr="00957251">
        <w:rPr>
          <w:rFonts w:ascii="Times New Roman" w:hAnsi="Times New Roman"/>
          <w:bCs/>
          <w:sz w:val="24"/>
          <w:szCs w:val="24"/>
        </w:rPr>
        <w:t xml:space="preserve"> lõige </w:t>
      </w:r>
      <w:r>
        <w:rPr>
          <w:rFonts w:ascii="Times New Roman" w:hAnsi="Times New Roman"/>
          <w:bCs/>
          <w:sz w:val="24"/>
          <w:szCs w:val="24"/>
        </w:rPr>
        <w:t>7</w:t>
      </w:r>
      <w:r w:rsidRPr="00957251">
        <w:rPr>
          <w:rFonts w:ascii="Times New Roman" w:hAnsi="Times New Roman"/>
          <w:bCs/>
          <w:sz w:val="24"/>
          <w:szCs w:val="24"/>
        </w:rPr>
        <w:t xml:space="preserve"> tunnistatakse kehtetuks</w:t>
      </w:r>
      <w:r>
        <w:rPr>
          <w:rFonts w:ascii="Times New Roman" w:hAnsi="Times New Roman"/>
          <w:bCs/>
          <w:sz w:val="24"/>
          <w:szCs w:val="24"/>
        </w:rPr>
        <w:t>;</w:t>
      </w:r>
    </w:p>
    <w:p w14:paraId="0DA490A6" w14:textId="77777777" w:rsidR="003E07E6" w:rsidRDefault="003E07E6" w:rsidP="0075747F">
      <w:pPr>
        <w:spacing w:after="0" w:line="240" w:lineRule="auto"/>
        <w:jc w:val="both"/>
        <w:rPr>
          <w:rFonts w:ascii="Times New Roman" w:hAnsi="Times New Roman"/>
          <w:b/>
          <w:sz w:val="24"/>
          <w:szCs w:val="24"/>
        </w:rPr>
      </w:pPr>
    </w:p>
    <w:bookmarkEnd w:id="14"/>
    <w:p w14:paraId="28BCFEDF" w14:textId="08B0FF00" w:rsidR="00237B9C" w:rsidRPr="00957251" w:rsidRDefault="000A6EF6" w:rsidP="00237B9C">
      <w:pPr>
        <w:spacing w:after="0" w:line="240" w:lineRule="auto"/>
        <w:rPr>
          <w:rFonts w:ascii="Times New Roman" w:hAnsi="Times New Roman"/>
          <w:bCs/>
          <w:sz w:val="24"/>
          <w:szCs w:val="24"/>
        </w:rPr>
      </w:pPr>
      <w:r w:rsidRPr="00957251">
        <w:rPr>
          <w:rFonts w:ascii="Times New Roman" w:hAnsi="Times New Roman"/>
          <w:b/>
          <w:sz w:val="24"/>
          <w:szCs w:val="24"/>
        </w:rPr>
        <w:t>2</w:t>
      </w:r>
      <w:r w:rsidR="003E07E6">
        <w:rPr>
          <w:rFonts w:ascii="Times New Roman" w:hAnsi="Times New Roman"/>
          <w:b/>
          <w:sz w:val="24"/>
          <w:szCs w:val="24"/>
        </w:rPr>
        <w:t>8</w:t>
      </w:r>
      <w:r w:rsidR="00237B9C" w:rsidRPr="00957251">
        <w:rPr>
          <w:rFonts w:ascii="Times New Roman" w:hAnsi="Times New Roman"/>
          <w:b/>
          <w:sz w:val="24"/>
          <w:szCs w:val="24"/>
        </w:rPr>
        <w:t>)</w:t>
      </w:r>
      <w:r w:rsidR="00237B9C" w:rsidRPr="00957251">
        <w:rPr>
          <w:rFonts w:ascii="Times New Roman" w:hAnsi="Times New Roman"/>
          <w:bCs/>
          <w:sz w:val="24"/>
          <w:szCs w:val="24"/>
        </w:rPr>
        <w:t xml:space="preserve"> paragrahvi 2</w:t>
      </w:r>
      <w:r w:rsidR="00237B9C">
        <w:rPr>
          <w:rFonts w:ascii="Times New Roman" w:hAnsi="Times New Roman"/>
          <w:bCs/>
          <w:sz w:val="24"/>
          <w:szCs w:val="24"/>
        </w:rPr>
        <w:t>0</w:t>
      </w:r>
      <w:r w:rsidR="00237B9C" w:rsidRPr="00957251">
        <w:rPr>
          <w:rFonts w:ascii="Times New Roman" w:hAnsi="Times New Roman"/>
          <w:bCs/>
          <w:sz w:val="24"/>
          <w:szCs w:val="24"/>
        </w:rPr>
        <w:t xml:space="preserve"> täiendatakse </w:t>
      </w:r>
      <w:r w:rsidR="00237B9C">
        <w:rPr>
          <w:rFonts w:ascii="Times New Roman" w:hAnsi="Times New Roman"/>
          <w:bCs/>
          <w:sz w:val="24"/>
          <w:szCs w:val="24"/>
        </w:rPr>
        <w:t>lõigetega 8</w:t>
      </w:r>
      <w:r w:rsidR="004E36ED">
        <w:rPr>
          <w:rFonts w:ascii="Times New Roman" w:hAnsi="Times New Roman"/>
          <w:bCs/>
          <w:sz w:val="24"/>
          <w:szCs w:val="24"/>
        </w:rPr>
        <w:t xml:space="preserve"> ja </w:t>
      </w:r>
      <w:r w:rsidR="00237B9C">
        <w:rPr>
          <w:rFonts w:ascii="Times New Roman" w:hAnsi="Times New Roman"/>
          <w:bCs/>
          <w:sz w:val="24"/>
          <w:szCs w:val="24"/>
        </w:rPr>
        <w:t xml:space="preserve">9 </w:t>
      </w:r>
      <w:r w:rsidR="00237B9C" w:rsidRPr="00957251">
        <w:rPr>
          <w:rFonts w:ascii="Times New Roman" w:hAnsi="Times New Roman"/>
          <w:bCs/>
          <w:sz w:val="24"/>
          <w:szCs w:val="24"/>
        </w:rPr>
        <w:t>järgmises sõnastuses:</w:t>
      </w:r>
    </w:p>
    <w:p w14:paraId="758A738C" w14:textId="77777777" w:rsidR="00237B9C" w:rsidRPr="00957251" w:rsidRDefault="00237B9C" w:rsidP="00237B9C">
      <w:pPr>
        <w:spacing w:after="0" w:line="240" w:lineRule="auto"/>
        <w:jc w:val="both"/>
        <w:rPr>
          <w:rFonts w:ascii="Times New Roman" w:hAnsi="Times New Roman"/>
          <w:b/>
          <w:sz w:val="24"/>
          <w:szCs w:val="24"/>
        </w:rPr>
      </w:pPr>
      <w:r w:rsidRPr="00957251">
        <w:rPr>
          <w:rFonts w:ascii="Times New Roman" w:hAnsi="Times New Roman"/>
          <w:color w:val="202020"/>
          <w:sz w:val="24"/>
          <w:szCs w:val="24"/>
          <w:shd w:val="clear" w:color="auto" w:fill="FFFFFF"/>
        </w:rPr>
        <w:t>„(</w:t>
      </w:r>
      <w:r>
        <w:rPr>
          <w:rFonts w:ascii="Times New Roman" w:hAnsi="Times New Roman"/>
          <w:color w:val="202020"/>
          <w:sz w:val="24"/>
          <w:szCs w:val="24"/>
          <w:shd w:val="clear" w:color="auto" w:fill="FFFFFF"/>
        </w:rPr>
        <w:t>8</w:t>
      </w:r>
      <w:r w:rsidRPr="00957251">
        <w:rPr>
          <w:rFonts w:ascii="Times New Roman" w:hAnsi="Times New Roman"/>
          <w:color w:val="202020"/>
          <w:sz w:val="24"/>
          <w:szCs w:val="24"/>
          <w:shd w:val="clear" w:color="auto" w:fill="FFFFFF"/>
        </w:rPr>
        <w:t xml:space="preserve">) </w:t>
      </w:r>
      <w:r>
        <w:rPr>
          <w:rFonts w:ascii="Times New Roman" w:hAnsi="Times New Roman"/>
          <w:color w:val="202020"/>
          <w:sz w:val="24"/>
          <w:szCs w:val="24"/>
          <w:shd w:val="clear" w:color="auto" w:fill="FFFFFF"/>
        </w:rPr>
        <w:t>E</w:t>
      </w:r>
      <w:r w:rsidRPr="00957251">
        <w:rPr>
          <w:rFonts w:ascii="Times New Roman" w:hAnsi="Times New Roman"/>
          <w:color w:val="202020"/>
          <w:sz w:val="24"/>
          <w:szCs w:val="24"/>
          <w:shd w:val="clear" w:color="auto" w:fill="FFFFFF"/>
        </w:rPr>
        <w:t xml:space="preserve">elarvestrateegia eelnõu </w:t>
      </w:r>
      <w:r>
        <w:rPr>
          <w:rFonts w:ascii="Times New Roman" w:hAnsi="Times New Roman"/>
          <w:color w:val="202020"/>
          <w:sz w:val="24"/>
          <w:szCs w:val="24"/>
          <w:shd w:val="clear" w:color="auto" w:fill="FFFFFF"/>
        </w:rPr>
        <w:t xml:space="preserve">menetlemisel volikogus lisab eelnõu </w:t>
      </w:r>
      <w:r w:rsidRPr="00957251">
        <w:rPr>
          <w:rFonts w:ascii="Times New Roman" w:hAnsi="Times New Roman"/>
          <w:color w:val="202020"/>
          <w:sz w:val="24"/>
          <w:szCs w:val="24"/>
          <w:shd w:val="clear" w:color="auto" w:fill="FFFFFF"/>
        </w:rPr>
        <w:t>muutmise ettepaneku</w:t>
      </w:r>
      <w:r>
        <w:rPr>
          <w:rFonts w:ascii="Times New Roman" w:hAnsi="Times New Roman"/>
          <w:color w:val="202020"/>
          <w:sz w:val="24"/>
          <w:szCs w:val="24"/>
          <w:shd w:val="clear" w:color="auto" w:fill="FFFFFF"/>
        </w:rPr>
        <w:t xml:space="preserve"> </w:t>
      </w:r>
      <w:r w:rsidRPr="00957251">
        <w:rPr>
          <w:rFonts w:ascii="Times New Roman" w:hAnsi="Times New Roman"/>
          <w:color w:val="202020"/>
          <w:sz w:val="24"/>
          <w:szCs w:val="24"/>
          <w:shd w:val="clear" w:color="auto" w:fill="FFFFFF"/>
        </w:rPr>
        <w:t xml:space="preserve">algataja põhjendused ja arvestused kavandatavate muudatustega kaasnevate väljaminekute ja nende katteallikate kohta. Volikogu tehtava </w:t>
      </w:r>
      <w:r>
        <w:rPr>
          <w:rFonts w:ascii="Times New Roman" w:hAnsi="Times New Roman"/>
          <w:color w:val="202020"/>
          <w:sz w:val="24"/>
          <w:szCs w:val="24"/>
          <w:shd w:val="clear" w:color="auto" w:fill="FFFFFF"/>
        </w:rPr>
        <w:t xml:space="preserve">eelnõu muutmise </w:t>
      </w:r>
      <w:r w:rsidRPr="00957251">
        <w:rPr>
          <w:rFonts w:ascii="Times New Roman" w:hAnsi="Times New Roman"/>
          <w:color w:val="202020"/>
          <w:sz w:val="24"/>
          <w:szCs w:val="24"/>
          <w:shd w:val="clear" w:color="auto" w:fill="FFFFFF"/>
        </w:rPr>
        <w:t>ettepaneku läbivaatamisel kuulatakse ära valla- või linnavalitsuse arvamus.</w:t>
      </w:r>
    </w:p>
    <w:p w14:paraId="5B7FA716" w14:textId="77777777" w:rsidR="00237B9C" w:rsidRDefault="00237B9C" w:rsidP="0084537D">
      <w:pPr>
        <w:spacing w:after="0" w:line="240" w:lineRule="auto"/>
        <w:jc w:val="both"/>
        <w:rPr>
          <w:rFonts w:ascii="Times New Roman" w:hAnsi="Times New Roman"/>
          <w:bCs/>
          <w:sz w:val="24"/>
          <w:szCs w:val="24"/>
        </w:rPr>
      </w:pPr>
    </w:p>
    <w:p w14:paraId="117F513C" w14:textId="17111E25" w:rsidR="00E40D22" w:rsidRDefault="00495191" w:rsidP="0084537D">
      <w:pPr>
        <w:spacing w:after="0" w:line="240" w:lineRule="auto"/>
        <w:jc w:val="both"/>
        <w:rPr>
          <w:rFonts w:ascii="Times New Roman" w:hAnsi="Times New Roman"/>
          <w:bCs/>
          <w:sz w:val="24"/>
          <w:szCs w:val="24"/>
        </w:rPr>
      </w:pPr>
      <w:r w:rsidRPr="005965C1">
        <w:rPr>
          <w:rFonts w:ascii="Times New Roman" w:hAnsi="Times New Roman"/>
          <w:bCs/>
          <w:sz w:val="24"/>
          <w:szCs w:val="24"/>
        </w:rPr>
        <w:t>(</w:t>
      </w:r>
      <w:r w:rsidR="00237B9C" w:rsidRPr="005965C1">
        <w:rPr>
          <w:rFonts w:ascii="Times New Roman" w:hAnsi="Times New Roman"/>
          <w:bCs/>
          <w:sz w:val="24"/>
          <w:szCs w:val="24"/>
        </w:rPr>
        <w:t>9</w:t>
      </w:r>
      <w:r w:rsidRPr="005965C1">
        <w:rPr>
          <w:rFonts w:ascii="Times New Roman" w:hAnsi="Times New Roman"/>
          <w:bCs/>
          <w:sz w:val="24"/>
          <w:szCs w:val="24"/>
        </w:rPr>
        <w:t xml:space="preserve">) Kohaliku omavalitsuse üksus esitab </w:t>
      </w:r>
      <w:r w:rsidR="00E40D22" w:rsidRPr="005965C1">
        <w:rPr>
          <w:rFonts w:ascii="Times New Roman" w:hAnsi="Times New Roman"/>
          <w:bCs/>
          <w:sz w:val="24"/>
          <w:szCs w:val="24"/>
        </w:rPr>
        <w:t>eelarvestrateegia eelnõu Regionaal- ja Põllumajandusministeeriumile ülevaatamiseks käesoleva seaduse § 30 lõike 2 alusel kehtestatud korra kohaselt. Regionaal- ja Põllumajandusministeerium võib esitada kohaliku omavalitsuse üksusele soovitusi finantsolukorra parandamiseks.“;</w:t>
      </w:r>
    </w:p>
    <w:p w14:paraId="0657B2AC" w14:textId="77777777" w:rsidR="0071757C" w:rsidRPr="00957251" w:rsidRDefault="0071757C" w:rsidP="0084537D">
      <w:pPr>
        <w:spacing w:after="0" w:line="240" w:lineRule="auto"/>
        <w:jc w:val="both"/>
        <w:rPr>
          <w:rFonts w:ascii="Times New Roman" w:hAnsi="Times New Roman"/>
          <w:spacing w:val="-5"/>
          <w:sz w:val="24"/>
          <w:szCs w:val="24"/>
        </w:rPr>
      </w:pPr>
    </w:p>
    <w:p w14:paraId="6D6E26CE" w14:textId="21C0776F" w:rsidR="00550161" w:rsidRPr="00957251" w:rsidRDefault="000A6EF6" w:rsidP="00941816">
      <w:pPr>
        <w:spacing w:after="0" w:line="240" w:lineRule="auto"/>
        <w:jc w:val="both"/>
        <w:rPr>
          <w:rFonts w:ascii="Times New Roman" w:hAnsi="Times New Roman"/>
          <w:sz w:val="24"/>
          <w:szCs w:val="24"/>
        </w:rPr>
      </w:pPr>
      <w:r w:rsidRPr="00957251">
        <w:rPr>
          <w:rFonts w:ascii="Times New Roman" w:hAnsi="Times New Roman"/>
          <w:b/>
          <w:sz w:val="24"/>
          <w:szCs w:val="24"/>
        </w:rPr>
        <w:t>2</w:t>
      </w:r>
      <w:r w:rsidR="003E07E6">
        <w:rPr>
          <w:rFonts w:ascii="Times New Roman" w:hAnsi="Times New Roman"/>
          <w:b/>
          <w:sz w:val="24"/>
          <w:szCs w:val="24"/>
        </w:rPr>
        <w:t>9</w:t>
      </w:r>
      <w:r w:rsidR="00550161" w:rsidRPr="00957251">
        <w:rPr>
          <w:rFonts w:ascii="Times New Roman" w:hAnsi="Times New Roman"/>
          <w:b/>
          <w:sz w:val="24"/>
          <w:szCs w:val="24"/>
        </w:rPr>
        <w:t>)</w:t>
      </w:r>
      <w:r w:rsidR="00550161" w:rsidRPr="00957251">
        <w:rPr>
          <w:rFonts w:ascii="Times New Roman" w:hAnsi="Times New Roman"/>
          <w:sz w:val="24"/>
          <w:szCs w:val="24"/>
        </w:rPr>
        <w:t xml:space="preserve"> paragrahvi 22 lõi</w:t>
      </w:r>
      <w:r w:rsidR="00566996" w:rsidRPr="00957251">
        <w:rPr>
          <w:rFonts w:ascii="Times New Roman" w:hAnsi="Times New Roman"/>
          <w:sz w:val="24"/>
          <w:szCs w:val="24"/>
        </w:rPr>
        <w:t>kest</w:t>
      </w:r>
      <w:r w:rsidR="00550161" w:rsidRPr="00957251">
        <w:rPr>
          <w:rFonts w:ascii="Times New Roman" w:hAnsi="Times New Roman"/>
          <w:sz w:val="24"/>
          <w:szCs w:val="24"/>
        </w:rPr>
        <w:t xml:space="preserve"> 4</w:t>
      </w:r>
      <w:r w:rsidR="009F2243" w:rsidRPr="00957251">
        <w:rPr>
          <w:rFonts w:ascii="Times New Roman" w:hAnsi="Times New Roman"/>
          <w:sz w:val="24"/>
          <w:szCs w:val="24"/>
        </w:rPr>
        <w:t xml:space="preserve">, </w:t>
      </w:r>
      <w:r w:rsidR="001E42C0" w:rsidRPr="00957251">
        <w:rPr>
          <w:rFonts w:ascii="Times New Roman" w:hAnsi="Times New Roman"/>
          <w:sz w:val="24"/>
          <w:szCs w:val="24"/>
        </w:rPr>
        <w:t xml:space="preserve">§ </w:t>
      </w:r>
      <w:r w:rsidR="009F2243" w:rsidRPr="00957251">
        <w:rPr>
          <w:rFonts w:ascii="Times New Roman" w:hAnsi="Times New Roman"/>
          <w:sz w:val="24"/>
          <w:szCs w:val="24"/>
        </w:rPr>
        <w:t>23 lõikest 3</w:t>
      </w:r>
      <w:r w:rsidR="000A1B8B">
        <w:rPr>
          <w:rFonts w:ascii="Times New Roman" w:hAnsi="Times New Roman"/>
          <w:sz w:val="24"/>
          <w:szCs w:val="24"/>
        </w:rPr>
        <w:t xml:space="preserve"> ja</w:t>
      </w:r>
      <w:r w:rsidR="000A1B8B" w:rsidRPr="00957251">
        <w:rPr>
          <w:rFonts w:ascii="Times New Roman" w:hAnsi="Times New Roman"/>
          <w:sz w:val="24"/>
          <w:szCs w:val="24"/>
        </w:rPr>
        <w:t xml:space="preserve"> </w:t>
      </w:r>
      <w:r w:rsidR="001E42C0" w:rsidRPr="00957251">
        <w:rPr>
          <w:rFonts w:ascii="Times New Roman" w:hAnsi="Times New Roman"/>
          <w:sz w:val="24"/>
          <w:szCs w:val="24"/>
        </w:rPr>
        <w:t xml:space="preserve">§ </w:t>
      </w:r>
      <w:r w:rsidR="009F2243" w:rsidRPr="00957251">
        <w:rPr>
          <w:rFonts w:ascii="Times New Roman" w:hAnsi="Times New Roman"/>
          <w:color w:val="202020"/>
          <w:sz w:val="24"/>
          <w:szCs w:val="24"/>
          <w:shd w:val="clear" w:color="auto" w:fill="FFFFFF"/>
        </w:rPr>
        <w:t xml:space="preserve">29 lõikest 12 </w:t>
      </w:r>
      <w:r w:rsidR="00566996" w:rsidRPr="00957251">
        <w:rPr>
          <w:rFonts w:ascii="Times New Roman" w:hAnsi="Times New Roman"/>
          <w:sz w:val="24"/>
          <w:szCs w:val="24"/>
        </w:rPr>
        <w:t>jäetakse välja sõnad „seitsme tööpäeva jooksul</w:t>
      </w:r>
      <w:r w:rsidR="00F13E1C" w:rsidRPr="00957251">
        <w:rPr>
          <w:rFonts w:ascii="Times New Roman" w:hAnsi="Times New Roman"/>
          <w:sz w:val="24"/>
          <w:szCs w:val="24"/>
        </w:rPr>
        <w:t>“;</w:t>
      </w:r>
    </w:p>
    <w:p w14:paraId="35D3A120" w14:textId="77777777" w:rsidR="00941816" w:rsidRPr="00957251" w:rsidRDefault="00941816" w:rsidP="00550161">
      <w:pPr>
        <w:spacing w:after="0" w:line="240" w:lineRule="auto"/>
        <w:rPr>
          <w:rFonts w:ascii="Times New Roman" w:hAnsi="Times New Roman"/>
          <w:b/>
          <w:sz w:val="24"/>
          <w:szCs w:val="24"/>
        </w:rPr>
      </w:pPr>
    </w:p>
    <w:p w14:paraId="12D91EDF" w14:textId="19D9EFEA" w:rsidR="00550161" w:rsidRPr="00957251" w:rsidRDefault="003E07E6" w:rsidP="00550161">
      <w:pPr>
        <w:spacing w:after="0" w:line="240" w:lineRule="auto"/>
        <w:rPr>
          <w:rFonts w:ascii="Times New Roman" w:hAnsi="Times New Roman"/>
          <w:color w:val="202020"/>
          <w:sz w:val="24"/>
          <w:szCs w:val="24"/>
          <w:shd w:val="clear" w:color="auto" w:fill="FFFFFF"/>
        </w:rPr>
      </w:pPr>
      <w:r>
        <w:rPr>
          <w:rFonts w:ascii="Times New Roman" w:hAnsi="Times New Roman"/>
          <w:b/>
          <w:sz w:val="24"/>
          <w:szCs w:val="24"/>
        </w:rPr>
        <w:t>30</w:t>
      </w:r>
      <w:r w:rsidR="00550161" w:rsidRPr="00957251">
        <w:rPr>
          <w:rFonts w:ascii="Times New Roman" w:hAnsi="Times New Roman"/>
          <w:b/>
          <w:sz w:val="24"/>
          <w:szCs w:val="24"/>
        </w:rPr>
        <w:t>)</w:t>
      </w:r>
      <w:r w:rsidR="00550161" w:rsidRPr="00957251">
        <w:rPr>
          <w:rFonts w:ascii="Times New Roman" w:hAnsi="Times New Roman"/>
          <w:sz w:val="24"/>
          <w:szCs w:val="24"/>
        </w:rPr>
        <w:t xml:space="preserve"> paragrahvi 24 lõige </w:t>
      </w:r>
      <w:r w:rsidR="00550161" w:rsidRPr="00957251">
        <w:rPr>
          <w:rFonts w:ascii="Times New Roman" w:hAnsi="Times New Roman"/>
          <w:color w:val="202020"/>
          <w:sz w:val="24"/>
          <w:szCs w:val="24"/>
          <w:shd w:val="clear" w:color="auto" w:fill="FFFFFF"/>
        </w:rPr>
        <w:t>2 muudetakse ja sõnastatakse järgmiselt:</w:t>
      </w:r>
    </w:p>
    <w:p w14:paraId="2E82071D" w14:textId="77777777" w:rsidR="00C1272E" w:rsidRPr="00957251" w:rsidRDefault="00550161" w:rsidP="00DD35C7">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 xml:space="preserve">„(2) Kui valla- või linnavolikogu ei ole eelarvet eelarveaasta alguseks vastu võtnud, võib valla- või linnavalitsus </w:t>
      </w:r>
      <w:r w:rsidR="00C1272E" w:rsidRPr="00957251">
        <w:rPr>
          <w:rFonts w:ascii="Times New Roman" w:hAnsi="Times New Roman"/>
          <w:color w:val="202020"/>
          <w:sz w:val="24"/>
          <w:szCs w:val="24"/>
          <w:shd w:val="clear" w:color="auto" w:fill="FFFFFF"/>
        </w:rPr>
        <w:t xml:space="preserve">teha </w:t>
      </w:r>
      <w:r w:rsidR="00152BB1">
        <w:rPr>
          <w:rFonts w:ascii="Times New Roman" w:hAnsi="Times New Roman"/>
          <w:color w:val="202020"/>
          <w:sz w:val="24"/>
          <w:szCs w:val="24"/>
          <w:shd w:val="clear" w:color="auto" w:fill="FFFFFF"/>
        </w:rPr>
        <w:t xml:space="preserve">käesoleva paragrahvi </w:t>
      </w:r>
      <w:r w:rsidR="00C1272E" w:rsidRPr="00957251">
        <w:rPr>
          <w:rFonts w:ascii="Times New Roman" w:hAnsi="Times New Roman"/>
          <w:color w:val="202020"/>
          <w:sz w:val="24"/>
          <w:szCs w:val="24"/>
          <w:shd w:val="clear" w:color="auto" w:fill="FFFFFF"/>
        </w:rPr>
        <w:t xml:space="preserve">lõikes 1 nimetamata väljamineku </w:t>
      </w:r>
      <w:r w:rsidR="00F37B53" w:rsidRPr="00957251">
        <w:rPr>
          <w:rFonts w:ascii="Times New Roman" w:hAnsi="Times New Roman"/>
          <w:color w:val="202020"/>
          <w:sz w:val="24"/>
          <w:szCs w:val="24"/>
          <w:shd w:val="clear" w:color="auto" w:fill="FFFFFF"/>
        </w:rPr>
        <w:t xml:space="preserve">piiratud ulatuses </w:t>
      </w:r>
      <w:r w:rsidR="00980B4E">
        <w:rPr>
          <w:rFonts w:ascii="Times New Roman" w:hAnsi="Times New Roman"/>
          <w:color w:val="202020"/>
          <w:sz w:val="24"/>
          <w:szCs w:val="24"/>
          <w:shd w:val="clear" w:color="auto" w:fill="FFFFFF"/>
        </w:rPr>
        <w:t xml:space="preserve">käesoleva seaduse </w:t>
      </w:r>
      <w:r w:rsidR="00C1272E" w:rsidRPr="00957251">
        <w:rPr>
          <w:rFonts w:ascii="Times New Roman" w:hAnsi="Times New Roman"/>
          <w:color w:val="202020"/>
          <w:sz w:val="24"/>
          <w:szCs w:val="24"/>
          <w:shd w:val="clear" w:color="auto" w:fill="FFFFFF"/>
        </w:rPr>
        <w:t xml:space="preserve">§ 21 lõike 1 </w:t>
      </w:r>
      <w:r w:rsidR="00152BB1">
        <w:rPr>
          <w:rFonts w:ascii="Times New Roman" w:hAnsi="Times New Roman"/>
          <w:color w:val="202020"/>
          <w:sz w:val="24"/>
          <w:szCs w:val="24"/>
          <w:shd w:val="clear" w:color="auto" w:fill="FFFFFF"/>
        </w:rPr>
        <w:t xml:space="preserve">alusel kehtestatud </w:t>
      </w:r>
      <w:r w:rsidR="00C1272E" w:rsidRPr="00957251">
        <w:rPr>
          <w:rFonts w:ascii="Times New Roman" w:hAnsi="Times New Roman"/>
          <w:color w:val="202020"/>
          <w:sz w:val="24"/>
          <w:szCs w:val="24"/>
          <w:shd w:val="clear" w:color="auto" w:fill="FFFFFF"/>
        </w:rPr>
        <w:t>määruse</w:t>
      </w:r>
      <w:r w:rsidR="00C106DA">
        <w:rPr>
          <w:rFonts w:ascii="Times New Roman" w:hAnsi="Times New Roman"/>
          <w:color w:val="202020"/>
          <w:sz w:val="24"/>
          <w:szCs w:val="24"/>
          <w:shd w:val="clear" w:color="auto" w:fill="FFFFFF"/>
        </w:rPr>
        <w:t xml:space="preserve"> kohaselt</w:t>
      </w:r>
      <w:r w:rsidR="00C1272E" w:rsidRPr="00957251">
        <w:rPr>
          <w:rFonts w:ascii="Times New Roman" w:hAnsi="Times New Roman"/>
          <w:color w:val="202020"/>
          <w:sz w:val="24"/>
          <w:szCs w:val="24"/>
          <w:shd w:val="clear" w:color="auto" w:fill="FFFFFF"/>
        </w:rPr>
        <w:t>.“;</w:t>
      </w:r>
    </w:p>
    <w:p w14:paraId="4D579C8E" w14:textId="77777777" w:rsidR="00550161" w:rsidRPr="00957251" w:rsidRDefault="00550161" w:rsidP="00550161">
      <w:pPr>
        <w:spacing w:after="0" w:line="240" w:lineRule="auto"/>
        <w:rPr>
          <w:rFonts w:ascii="Times New Roman" w:hAnsi="Times New Roman"/>
          <w:b/>
          <w:color w:val="202020"/>
          <w:sz w:val="24"/>
          <w:szCs w:val="24"/>
          <w:shd w:val="clear" w:color="auto" w:fill="FFFFFF"/>
        </w:rPr>
      </w:pPr>
    </w:p>
    <w:p w14:paraId="351DD631" w14:textId="58D5B288" w:rsidR="008B0E65" w:rsidRPr="00921BD1" w:rsidRDefault="000A6EF6" w:rsidP="008E777D">
      <w:pPr>
        <w:spacing w:after="0" w:line="240" w:lineRule="auto"/>
        <w:jc w:val="both"/>
        <w:rPr>
          <w:rFonts w:ascii="Times New Roman" w:hAnsi="Times New Roman"/>
          <w:color w:val="202020"/>
          <w:sz w:val="24"/>
          <w:szCs w:val="24"/>
          <w:shd w:val="clear" w:color="auto" w:fill="FFFFFF"/>
        </w:rPr>
      </w:pPr>
      <w:bookmarkStart w:id="20" w:name="_Hlk175555759"/>
      <w:r w:rsidRPr="00921BD1">
        <w:rPr>
          <w:rFonts w:ascii="Times New Roman" w:hAnsi="Times New Roman"/>
          <w:b/>
          <w:sz w:val="24"/>
          <w:szCs w:val="24"/>
        </w:rPr>
        <w:t>3</w:t>
      </w:r>
      <w:r w:rsidR="003E07E6">
        <w:rPr>
          <w:rFonts w:ascii="Times New Roman" w:hAnsi="Times New Roman"/>
          <w:b/>
          <w:sz w:val="24"/>
          <w:szCs w:val="24"/>
        </w:rPr>
        <w:t>1</w:t>
      </w:r>
      <w:r w:rsidR="000E6DF8" w:rsidRPr="00921BD1">
        <w:rPr>
          <w:rFonts w:ascii="Times New Roman" w:hAnsi="Times New Roman"/>
          <w:b/>
          <w:sz w:val="24"/>
          <w:szCs w:val="24"/>
        </w:rPr>
        <w:t>)</w:t>
      </w:r>
      <w:r w:rsidR="000E6DF8" w:rsidRPr="00921BD1">
        <w:rPr>
          <w:rFonts w:ascii="Times New Roman" w:hAnsi="Times New Roman"/>
          <w:sz w:val="24"/>
          <w:szCs w:val="24"/>
        </w:rPr>
        <w:t xml:space="preserve"> </w:t>
      </w:r>
      <w:r w:rsidR="000E6DF8" w:rsidRPr="00566EC6">
        <w:rPr>
          <w:rFonts w:ascii="Times New Roman" w:hAnsi="Times New Roman"/>
          <w:sz w:val="24"/>
          <w:szCs w:val="24"/>
        </w:rPr>
        <w:t>paragrahvi 25</w:t>
      </w:r>
      <w:r w:rsidR="004E36ED" w:rsidRPr="00566EC6">
        <w:rPr>
          <w:rFonts w:ascii="Times New Roman" w:hAnsi="Times New Roman"/>
          <w:sz w:val="24"/>
          <w:szCs w:val="24"/>
        </w:rPr>
        <w:t xml:space="preserve"> </w:t>
      </w:r>
      <w:r w:rsidR="004E36ED" w:rsidRPr="00566EC6">
        <w:rPr>
          <w:rFonts w:ascii="Times New Roman" w:hAnsi="Times New Roman"/>
          <w:color w:val="202020"/>
          <w:sz w:val="24"/>
          <w:szCs w:val="24"/>
          <w:shd w:val="clear" w:color="auto" w:fill="FFFFFF"/>
        </w:rPr>
        <w:t xml:space="preserve">tekst </w:t>
      </w:r>
      <w:r w:rsidR="008736E4" w:rsidRPr="00566EC6">
        <w:rPr>
          <w:rFonts w:ascii="Times New Roman" w:hAnsi="Times New Roman"/>
          <w:color w:val="202020"/>
          <w:sz w:val="24"/>
          <w:szCs w:val="24"/>
          <w:shd w:val="clear" w:color="auto" w:fill="FFFFFF"/>
        </w:rPr>
        <w:t>loetakse lõikeks 1</w:t>
      </w:r>
      <w:r w:rsidR="008736E4" w:rsidRPr="00921BD1">
        <w:rPr>
          <w:rFonts w:ascii="Times New Roman" w:hAnsi="Times New Roman"/>
          <w:color w:val="202020"/>
          <w:sz w:val="24"/>
          <w:szCs w:val="24"/>
          <w:shd w:val="clear" w:color="auto" w:fill="FFFFFF"/>
        </w:rPr>
        <w:t xml:space="preserve"> </w:t>
      </w:r>
      <w:r w:rsidR="008B0E65" w:rsidRPr="00921BD1">
        <w:rPr>
          <w:rFonts w:ascii="Times New Roman" w:hAnsi="Times New Roman"/>
          <w:color w:val="202020"/>
          <w:sz w:val="24"/>
          <w:szCs w:val="24"/>
          <w:shd w:val="clear" w:color="auto" w:fill="FFFFFF"/>
        </w:rPr>
        <w:t>ja sõnastatakse järgmiselt:</w:t>
      </w:r>
    </w:p>
    <w:bookmarkEnd w:id="20"/>
    <w:p w14:paraId="54AEF123" w14:textId="75CDBDB3" w:rsidR="008B0E65" w:rsidRPr="005965C1" w:rsidRDefault="008B0E65" w:rsidP="008B0E65">
      <w:pPr>
        <w:spacing w:after="0" w:line="240" w:lineRule="auto"/>
        <w:jc w:val="both"/>
        <w:rPr>
          <w:rFonts w:ascii="Times New Roman" w:hAnsi="Times New Roman"/>
          <w:color w:val="202020"/>
          <w:sz w:val="24"/>
          <w:szCs w:val="24"/>
          <w:shd w:val="clear" w:color="auto" w:fill="FFFFFF"/>
        </w:rPr>
      </w:pPr>
      <w:r w:rsidRPr="00921BD1">
        <w:rPr>
          <w:rFonts w:ascii="Times New Roman" w:hAnsi="Times New Roman"/>
          <w:color w:val="202020"/>
          <w:sz w:val="24"/>
          <w:szCs w:val="24"/>
          <w:shd w:val="clear" w:color="auto" w:fill="FFFFFF"/>
        </w:rPr>
        <w:t xml:space="preserve">„(1) </w:t>
      </w:r>
      <w:r w:rsidRPr="005965C1">
        <w:rPr>
          <w:rFonts w:ascii="Times New Roman" w:hAnsi="Times New Roman"/>
          <w:color w:val="202020"/>
          <w:sz w:val="24"/>
          <w:szCs w:val="24"/>
          <w:shd w:val="clear" w:color="auto" w:fill="FFFFFF"/>
        </w:rPr>
        <w:t>Kui pärast kohaliku omavalitsuse üksuse eelarveaasta algust kehtestab Riigikogu või Vabariigi Valitsus õigusakt</w:t>
      </w:r>
      <w:r w:rsidR="0089303D" w:rsidRPr="005965C1">
        <w:rPr>
          <w:rFonts w:ascii="Times New Roman" w:hAnsi="Times New Roman"/>
          <w:color w:val="202020"/>
          <w:sz w:val="24"/>
          <w:szCs w:val="24"/>
          <w:shd w:val="clear" w:color="auto" w:fill="FFFFFF"/>
        </w:rPr>
        <w:t>i</w:t>
      </w:r>
      <w:r w:rsidRPr="005965C1">
        <w:rPr>
          <w:rFonts w:ascii="Times New Roman" w:hAnsi="Times New Roman"/>
          <w:color w:val="202020"/>
          <w:sz w:val="24"/>
          <w:szCs w:val="24"/>
          <w:shd w:val="clear" w:color="auto" w:fill="FFFFFF"/>
        </w:rPr>
        <w:t xml:space="preserve">, mille alusel jooksval eelarveaastal kohaliku omavalitsuse üksuse eelarve sissetulekud vähenevad või väljaminekud suurenevad, hüvitab riik õigusakti </w:t>
      </w:r>
      <w:r w:rsidR="002B255D" w:rsidRPr="005965C1">
        <w:rPr>
          <w:rFonts w:ascii="Times New Roman" w:hAnsi="Times New Roman"/>
          <w:color w:val="202020"/>
          <w:sz w:val="24"/>
          <w:szCs w:val="24"/>
          <w:shd w:val="clear" w:color="auto" w:fill="FFFFFF"/>
        </w:rPr>
        <w:t>kehtest</w:t>
      </w:r>
      <w:r w:rsidR="00004E3C" w:rsidRPr="005965C1">
        <w:rPr>
          <w:rFonts w:ascii="Times New Roman" w:hAnsi="Times New Roman"/>
          <w:color w:val="202020"/>
          <w:sz w:val="24"/>
          <w:szCs w:val="24"/>
          <w:shd w:val="clear" w:color="auto" w:fill="FFFFFF"/>
        </w:rPr>
        <w:t>amisega</w:t>
      </w:r>
      <w:r w:rsidR="00C87288" w:rsidRPr="005965C1">
        <w:rPr>
          <w:rFonts w:ascii="Times New Roman" w:hAnsi="Times New Roman"/>
          <w:color w:val="202020"/>
          <w:sz w:val="24"/>
          <w:szCs w:val="24"/>
          <w:shd w:val="clear" w:color="auto" w:fill="FFFFFF"/>
        </w:rPr>
        <w:t xml:space="preserve"> </w:t>
      </w:r>
      <w:r w:rsidR="001757E4" w:rsidRPr="005965C1">
        <w:rPr>
          <w:rFonts w:ascii="Times New Roman" w:hAnsi="Times New Roman"/>
          <w:color w:val="202020"/>
          <w:sz w:val="24"/>
          <w:szCs w:val="24"/>
          <w:shd w:val="clear" w:color="auto" w:fill="FFFFFF"/>
        </w:rPr>
        <w:t xml:space="preserve">eelarvele </w:t>
      </w:r>
      <w:r w:rsidR="00C87288" w:rsidRPr="005965C1">
        <w:rPr>
          <w:rFonts w:ascii="Times New Roman" w:hAnsi="Times New Roman"/>
          <w:color w:val="202020"/>
          <w:sz w:val="24"/>
          <w:szCs w:val="24"/>
          <w:shd w:val="clear" w:color="auto" w:fill="FFFFFF"/>
        </w:rPr>
        <w:t xml:space="preserve">kaasnevad rahalised </w:t>
      </w:r>
      <w:r w:rsidRPr="005965C1">
        <w:rPr>
          <w:rFonts w:ascii="Times New Roman" w:hAnsi="Times New Roman"/>
          <w:color w:val="202020"/>
          <w:sz w:val="24"/>
          <w:szCs w:val="24"/>
          <w:shd w:val="clear" w:color="auto" w:fill="FFFFFF"/>
        </w:rPr>
        <w:t xml:space="preserve">mõjud samas ulatuses või vähendab proportsionaalselt kohaliku omavalitsuse üksusele pandud kohustusi. </w:t>
      </w:r>
      <w:r w:rsidR="0089303D" w:rsidRPr="005965C1">
        <w:rPr>
          <w:rFonts w:ascii="Times New Roman" w:hAnsi="Times New Roman"/>
          <w:color w:val="202020"/>
          <w:sz w:val="24"/>
          <w:szCs w:val="24"/>
          <w:shd w:val="clear" w:color="auto" w:fill="FFFFFF"/>
        </w:rPr>
        <w:t xml:space="preserve">Hüvitist </w:t>
      </w:r>
      <w:r w:rsidR="00423E88" w:rsidRPr="005965C1">
        <w:rPr>
          <w:rFonts w:ascii="Times New Roman" w:hAnsi="Times New Roman"/>
          <w:color w:val="202020"/>
          <w:sz w:val="24"/>
          <w:szCs w:val="24"/>
          <w:shd w:val="clear" w:color="auto" w:fill="FFFFFF"/>
        </w:rPr>
        <w:t>ei maksta</w:t>
      </w:r>
      <w:r w:rsidR="00686D03" w:rsidRPr="005965C1">
        <w:rPr>
          <w:rFonts w:ascii="Times New Roman" w:hAnsi="Times New Roman"/>
          <w:color w:val="202020"/>
          <w:sz w:val="24"/>
          <w:szCs w:val="24"/>
          <w:shd w:val="clear" w:color="auto" w:fill="FFFFFF"/>
        </w:rPr>
        <w:t>,</w:t>
      </w:r>
      <w:r w:rsidR="00423E88" w:rsidRPr="005965C1">
        <w:rPr>
          <w:rFonts w:ascii="Times New Roman" w:hAnsi="Times New Roman"/>
          <w:color w:val="202020"/>
          <w:sz w:val="24"/>
          <w:szCs w:val="24"/>
          <w:shd w:val="clear" w:color="auto" w:fill="FFFFFF"/>
        </w:rPr>
        <w:t xml:space="preserve"> kui õ</w:t>
      </w:r>
      <w:r w:rsidRPr="005965C1">
        <w:rPr>
          <w:rFonts w:ascii="Times New Roman" w:hAnsi="Times New Roman"/>
          <w:color w:val="202020"/>
          <w:sz w:val="24"/>
          <w:szCs w:val="24"/>
          <w:shd w:val="clear" w:color="auto" w:fill="FFFFFF"/>
        </w:rPr>
        <w:t xml:space="preserve">igusakti </w:t>
      </w:r>
      <w:r w:rsidR="00106F3A" w:rsidRPr="005965C1">
        <w:rPr>
          <w:rFonts w:ascii="Times New Roman" w:hAnsi="Times New Roman"/>
          <w:color w:val="202020"/>
          <w:sz w:val="24"/>
          <w:szCs w:val="24"/>
          <w:shd w:val="clear" w:color="auto" w:fill="FFFFFF"/>
        </w:rPr>
        <w:t>kehtesta</w:t>
      </w:r>
      <w:r w:rsidRPr="005965C1">
        <w:rPr>
          <w:rFonts w:ascii="Times New Roman" w:hAnsi="Times New Roman"/>
          <w:color w:val="202020"/>
          <w:sz w:val="24"/>
          <w:szCs w:val="24"/>
          <w:shd w:val="clear" w:color="auto" w:fill="FFFFFF"/>
        </w:rPr>
        <w:t>mise tule</w:t>
      </w:r>
      <w:r w:rsidR="00D87C1D" w:rsidRPr="005965C1">
        <w:rPr>
          <w:rFonts w:ascii="Times New Roman" w:hAnsi="Times New Roman"/>
          <w:color w:val="202020"/>
          <w:sz w:val="24"/>
          <w:szCs w:val="24"/>
          <w:shd w:val="clear" w:color="auto" w:fill="FFFFFF"/>
        </w:rPr>
        <w:t xml:space="preserve">musena </w:t>
      </w:r>
      <w:r w:rsidR="0089303D" w:rsidRPr="005965C1">
        <w:rPr>
          <w:rFonts w:ascii="Times New Roman" w:hAnsi="Times New Roman"/>
          <w:color w:val="202020"/>
          <w:sz w:val="24"/>
          <w:szCs w:val="24"/>
          <w:shd w:val="clear" w:color="auto" w:fill="FFFFFF"/>
        </w:rPr>
        <w:t xml:space="preserve">kohaliku omavalitsuse üksuse eelarve </w:t>
      </w:r>
      <w:r w:rsidRPr="005965C1">
        <w:rPr>
          <w:rFonts w:ascii="Times New Roman" w:hAnsi="Times New Roman"/>
          <w:color w:val="202020"/>
          <w:sz w:val="24"/>
          <w:szCs w:val="24"/>
          <w:shd w:val="clear" w:color="auto" w:fill="FFFFFF"/>
        </w:rPr>
        <w:t>sissetuleku</w:t>
      </w:r>
      <w:r w:rsidR="00D87C1D" w:rsidRPr="005965C1">
        <w:rPr>
          <w:rFonts w:ascii="Times New Roman" w:hAnsi="Times New Roman"/>
          <w:color w:val="202020"/>
          <w:sz w:val="24"/>
          <w:szCs w:val="24"/>
          <w:shd w:val="clear" w:color="auto" w:fill="FFFFFF"/>
        </w:rPr>
        <w:t>d</w:t>
      </w:r>
      <w:r w:rsidRPr="005965C1">
        <w:rPr>
          <w:rFonts w:ascii="Times New Roman" w:hAnsi="Times New Roman"/>
          <w:color w:val="202020"/>
          <w:sz w:val="24"/>
          <w:szCs w:val="24"/>
          <w:shd w:val="clear" w:color="auto" w:fill="FFFFFF"/>
        </w:rPr>
        <w:t xml:space="preserve"> </w:t>
      </w:r>
      <w:r w:rsidR="00D87C1D" w:rsidRPr="005965C1">
        <w:rPr>
          <w:rFonts w:ascii="Times New Roman" w:hAnsi="Times New Roman"/>
          <w:color w:val="202020"/>
          <w:sz w:val="24"/>
          <w:szCs w:val="24"/>
          <w:shd w:val="clear" w:color="auto" w:fill="FFFFFF"/>
        </w:rPr>
        <w:t xml:space="preserve">vähenevad või väljaminekud suurenevad vähem </w:t>
      </w:r>
      <w:r w:rsidRPr="005965C1">
        <w:rPr>
          <w:rFonts w:ascii="Times New Roman" w:hAnsi="Times New Roman"/>
          <w:color w:val="202020"/>
          <w:sz w:val="24"/>
          <w:szCs w:val="24"/>
          <w:shd w:val="clear" w:color="auto" w:fill="FFFFFF"/>
        </w:rPr>
        <w:t>kui 1000 eurot.</w:t>
      </w:r>
      <w:r w:rsidR="008736E4" w:rsidRPr="005965C1">
        <w:rPr>
          <w:rFonts w:ascii="Times New Roman" w:hAnsi="Times New Roman"/>
          <w:color w:val="202020"/>
          <w:sz w:val="24"/>
          <w:szCs w:val="24"/>
          <w:shd w:val="clear" w:color="auto" w:fill="FFFFFF"/>
        </w:rPr>
        <w:t>“;</w:t>
      </w:r>
    </w:p>
    <w:p w14:paraId="5665B5AA" w14:textId="77777777" w:rsidR="008B0E65" w:rsidRPr="005965C1" w:rsidRDefault="008B0E65" w:rsidP="008B0E65">
      <w:pPr>
        <w:spacing w:after="0" w:line="240" w:lineRule="auto"/>
        <w:jc w:val="both"/>
        <w:rPr>
          <w:rFonts w:ascii="Times New Roman" w:hAnsi="Times New Roman"/>
          <w:color w:val="202020"/>
          <w:sz w:val="24"/>
          <w:szCs w:val="24"/>
          <w:shd w:val="clear" w:color="auto" w:fill="FFFFFF"/>
        </w:rPr>
      </w:pPr>
    </w:p>
    <w:p w14:paraId="16F70E75" w14:textId="25350A1C" w:rsidR="008736E4" w:rsidRPr="005965C1" w:rsidRDefault="003E07E6" w:rsidP="008B0E65">
      <w:pPr>
        <w:spacing w:after="0" w:line="240" w:lineRule="auto"/>
        <w:jc w:val="both"/>
        <w:rPr>
          <w:rFonts w:ascii="Times New Roman" w:hAnsi="Times New Roman"/>
          <w:color w:val="202020"/>
          <w:sz w:val="24"/>
          <w:szCs w:val="24"/>
          <w:shd w:val="clear" w:color="auto" w:fill="FFFFFF"/>
        </w:rPr>
      </w:pPr>
      <w:r>
        <w:rPr>
          <w:rFonts w:ascii="Times New Roman" w:hAnsi="Times New Roman"/>
          <w:b/>
          <w:bCs/>
          <w:color w:val="202020"/>
          <w:sz w:val="24"/>
          <w:szCs w:val="24"/>
          <w:shd w:val="clear" w:color="auto" w:fill="FFFFFF"/>
        </w:rPr>
        <w:t>32</w:t>
      </w:r>
      <w:r w:rsidR="008736E4" w:rsidRPr="005965C1">
        <w:rPr>
          <w:rFonts w:ascii="Times New Roman" w:hAnsi="Times New Roman"/>
          <w:b/>
          <w:bCs/>
          <w:color w:val="202020"/>
          <w:sz w:val="24"/>
          <w:szCs w:val="24"/>
          <w:shd w:val="clear" w:color="auto" w:fill="FFFFFF"/>
        </w:rPr>
        <w:t>)</w:t>
      </w:r>
      <w:r w:rsidR="008736E4" w:rsidRPr="005965C1">
        <w:rPr>
          <w:rFonts w:ascii="Times New Roman" w:hAnsi="Times New Roman"/>
          <w:color w:val="202020"/>
          <w:sz w:val="24"/>
          <w:szCs w:val="24"/>
          <w:shd w:val="clear" w:color="auto" w:fill="FFFFFF"/>
        </w:rPr>
        <w:t xml:space="preserve"> paragrahvi 25 täiendatakse lõikega 2 järgmises sõnastuses: </w:t>
      </w:r>
    </w:p>
    <w:p w14:paraId="1EF24DDC" w14:textId="40393BE4" w:rsidR="008B0E65" w:rsidRPr="00957251" w:rsidRDefault="008736E4" w:rsidP="008B0E65">
      <w:pPr>
        <w:spacing w:after="0" w:line="240" w:lineRule="auto"/>
        <w:jc w:val="both"/>
        <w:rPr>
          <w:rFonts w:ascii="Times New Roman" w:hAnsi="Times New Roman"/>
          <w:color w:val="202020"/>
          <w:sz w:val="24"/>
          <w:szCs w:val="24"/>
          <w:shd w:val="clear" w:color="auto" w:fill="FFFFFF"/>
        </w:rPr>
      </w:pPr>
      <w:r w:rsidRPr="005965C1">
        <w:rPr>
          <w:rFonts w:ascii="Times New Roman" w:hAnsi="Times New Roman"/>
          <w:color w:val="202020"/>
          <w:sz w:val="24"/>
          <w:szCs w:val="24"/>
          <w:shd w:val="clear" w:color="auto" w:fill="FFFFFF"/>
        </w:rPr>
        <w:t>„</w:t>
      </w:r>
      <w:r w:rsidR="008B0E65" w:rsidRPr="005965C1">
        <w:rPr>
          <w:rFonts w:ascii="Times New Roman" w:hAnsi="Times New Roman"/>
          <w:color w:val="202020"/>
          <w:sz w:val="24"/>
          <w:szCs w:val="24"/>
          <w:shd w:val="clear" w:color="auto" w:fill="FFFFFF"/>
        </w:rPr>
        <w:t xml:space="preserve">(2) </w:t>
      </w:r>
      <w:r w:rsidR="00980B4E" w:rsidRPr="005965C1">
        <w:rPr>
          <w:rFonts w:ascii="Times New Roman" w:hAnsi="Times New Roman"/>
          <w:color w:val="202020"/>
          <w:sz w:val="24"/>
          <w:szCs w:val="24"/>
          <w:shd w:val="clear" w:color="auto" w:fill="FFFFFF"/>
        </w:rPr>
        <w:t xml:space="preserve">Käesoleva paragrahvi lõikes </w:t>
      </w:r>
      <w:r w:rsidR="008B0E65" w:rsidRPr="005965C1">
        <w:rPr>
          <w:rFonts w:ascii="Times New Roman" w:hAnsi="Times New Roman"/>
          <w:color w:val="202020"/>
          <w:sz w:val="24"/>
          <w:szCs w:val="24"/>
          <w:shd w:val="clear" w:color="auto" w:fill="FFFFFF"/>
        </w:rPr>
        <w:t xml:space="preserve">1 nimetatud </w:t>
      </w:r>
      <w:r w:rsidR="00A43A18" w:rsidRPr="005965C1">
        <w:rPr>
          <w:rFonts w:ascii="Times New Roman" w:hAnsi="Times New Roman"/>
          <w:color w:val="202020"/>
          <w:sz w:val="24"/>
          <w:szCs w:val="24"/>
          <w:shd w:val="clear" w:color="auto" w:fill="FFFFFF"/>
        </w:rPr>
        <w:t xml:space="preserve">õigusakti </w:t>
      </w:r>
      <w:r w:rsidR="002B255D" w:rsidRPr="005965C1">
        <w:rPr>
          <w:rFonts w:ascii="Times New Roman" w:hAnsi="Times New Roman"/>
          <w:color w:val="202020"/>
          <w:sz w:val="24"/>
          <w:szCs w:val="24"/>
          <w:shd w:val="clear" w:color="auto" w:fill="FFFFFF"/>
        </w:rPr>
        <w:t>kehtest</w:t>
      </w:r>
      <w:r w:rsidR="00004E3C" w:rsidRPr="005965C1">
        <w:rPr>
          <w:rFonts w:ascii="Times New Roman" w:hAnsi="Times New Roman"/>
          <w:color w:val="202020"/>
          <w:sz w:val="24"/>
          <w:szCs w:val="24"/>
          <w:shd w:val="clear" w:color="auto" w:fill="FFFFFF"/>
        </w:rPr>
        <w:t>amisega</w:t>
      </w:r>
      <w:r w:rsidR="00C87288" w:rsidRPr="005965C1">
        <w:rPr>
          <w:rFonts w:ascii="Times New Roman" w:hAnsi="Times New Roman"/>
          <w:color w:val="202020"/>
          <w:sz w:val="24"/>
          <w:szCs w:val="24"/>
          <w:shd w:val="clear" w:color="auto" w:fill="FFFFFF"/>
        </w:rPr>
        <w:t xml:space="preserve"> kaasnevaid rahalisi </w:t>
      </w:r>
      <w:r w:rsidR="008B0E65" w:rsidRPr="005965C1">
        <w:rPr>
          <w:rFonts w:ascii="Times New Roman" w:hAnsi="Times New Roman"/>
          <w:color w:val="202020"/>
          <w:sz w:val="24"/>
          <w:szCs w:val="24"/>
          <w:shd w:val="clear" w:color="auto" w:fill="FFFFFF"/>
        </w:rPr>
        <w:t xml:space="preserve">mõjusid </w:t>
      </w:r>
      <w:r w:rsidR="00004E3C" w:rsidRPr="005965C1">
        <w:rPr>
          <w:rFonts w:ascii="Times New Roman" w:hAnsi="Times New Roman"/>
          <w:color w:val="202020"/>
          <w:sz w:val="24"/>
          <w:szCs w:val="24"/>
          <w:shd w:val="clear" w:color="auto" w:fill="FFFFFF"/>
        </w:rPr>
        <w:t xml:space="preserve">eelarvele </w:t>
      </w:r>
      <w:r w:rsidR="008B0E65" w:rsidRPr="005965C1">
        <w:rPr>
          <w:rFonts w:ascii="Times New Roman" w:hAnsi="Times New Roman"/>
          <w:color w:val="202020"/>
          <w:sz w:val="24"/>
          <w:szCs w:val="24"/>
          <w:shd w:val="clear" w:color="auto" w:fill="FFFFFF"/>
        </w:rPr>
        <w:t>ei hüvitata</w:t>
      </w:r>
      <w:r w:rsidR="00686D03" w:rsidRPr="005965C1">
        <w:rPr>
          <w:rFonts w:ascii="Times New Roman" w:hAnsi="Times New Roman"/>
          <w:color w:val="202020"/>
          <w:sz w:val="24"/>
          <w:szCs w:val="24"/>
          <w:shd w:val="clear" w:color="auto" w:fill="FFFFFF"/>
        </w:rPr>
        <w:t>,</w:t>
      </w:r>
      <w:r w:rsidR="008B0E65" w:rsidRPr="005965C1">
        <w:rPr>
          <w:rFonts w:ascii="Times New Roman" w:hAnsi="Times New Roman"/>
          <w:color w:val="202020"/>
          <w:sz w:val="24"/>
          <w:szCs w:val="24"/>
          <w:shd w:val="clear" w:color="auto" w:fill="FFFFFF"/>
        </w:rPr>
        <w:t xml:space="preserve"> kui õigusakti </w:t>
      </w:r>
      <w:r w:rsidR="00106F3A" w:rsidRPr="005965C1">
        <w:rPr>
          <w:rFonts w:ascii="Times New Roman" w:hAnsi="Times New Roman"/>
          <w:color w:val="202020"/>
          <w:sz w:val="24"/>
          <w:szCs w:val="24"/>
          <w:shd w:val="clear" w:color="auto" w:fill="FFFFFF"/>
        </w:rPr>
        <w:t>kehtes</w:t>
      </w:r>
      <w:r w:rsidR="008B0E65" w:rsidRPr="005965C1">
        <w:rPr>
          <w:rFonts w:ascii="Times New Roman" w:hAnsi="Times New Roman"/>
          <w:color w:val="202020"/>
          <w:sz w:val="24"/>
          <w:szCs w:val="24"/>
          <w:shd w:val="clear" w:color="auto" w:fill="FFFFFF"/>
        </w:rPr>
        <w:t>t</w:t>
      </w:r>
      <w:r w:rsidR="00106F3A" w:rsidRPr="005965C1">
        <w:rPr>
          <w:rFonts w:ascii="Times New Roman" w:hAnsi="Times New Roman"/>
          <w:color w:val="202020"/>
          <w:sz w:val="24"/>
          <w:szCs w:val="24"/>
          <w:shd w:val="clear" w:color="auto" w:fill="FFFFFF"/>
        </w:rPr>
        <w:t>a</w:t>
      </w:r>
      <w:r w:rsidR="008B0E65" w:rsidRPr="005965C1">
        <w:rPr>
          <w:rFonts w:ascii="Times New Roman" w:hAnsi="Times New Roman"/>
          <w:color w:val="202020"/>
          <w:sz w:val="24"/>
          <w:szCs w:val="24"/>
          <w:shd w:val="clear" w:color="auto" w:fill="FFFFFF"/>
        </w:rPr>
        <w:t>mi</w:t>
      </w:r>
      <w:r w:rsidR="00A142EA" w:rsidRPr="005965C1">
        <w:rPr>
          <w:rFonts w:ascii="Times New Roman" w:hAnsi="Times New Roman"/>
          <w:color w:val="202020"/>
          <w:sz w:val="24"/>
          <w:szCs w:val="24"/>
          <w:shd w:val="clear" w:color="auto" w:fill="FFFFFF"/>
        </w:rPr>
        <w:t>s</w:t>
      </w:r>
      <w:r w:rsidR="008B0E65" w:rsidRPr="005965C1">
        <w:rPr>
          <w:rFonts w:ascii="Times New Roman" w:hAnsi="Times New Roman"/>
          <w:color w:val="202020"/>
          <w:sz w:val="24"/>
          <w:szCs w:val="24"/>
          <w:shd w:val="clear" w:color="auto" w:fill="FFFFFF"/>
        </w:rPr>
        <w:t xml:space="preserve">e </w:t>
      </w:r>
      <w:r w:rsidR="00A142EA" w:rsidRPr="005965C1">
        <w:rPr>
          <w:rFonts w:ascii="Times New Roman" w:hAnsi="Times New Roman"/>
          <w:color w:val="202020"/>
          <w:sz w:val="24"/>
          <w:szCs w:val="24"/>
          <w:shd w:val="clear" w:color="auto" w:fill="FFFFFF"/>
        </w:rPr>
        <w:t xml:space="preserve">vajadus </w:t>
      </w:r>
      <w:r w:rsidR="008B0E65" w:rsidRPr="005965C1">
        <w:rPr>
          <w:rFonts w:ascii="Times New Roman" w:hAnsi="Times New Roman"/>
          <w:color w:val="202020"/>
          <w:sz w:val="24"/>
          <w:szCs w:val="24"/>
          <w:shd w:val="clear" w:color="auto" w:fill="FFFFFF"/>
        </w:rPr>
        <w:t xml:space="preserve">tuleneb </w:t>
      </w:r>
      <w:r w:rsidR="00B052BD" w:rsidRPr="005965C1">
        <w:rPr>
          <w:rFonts w:ascii="Times New Roman" w:hAnsi="Times New Roman"/>
          <w:color w:val="202020"/>
          <w:sz w:val="24"/>
          <w:szCs w:val="24"/>
          <w:shd w:val="clear" w:color="auto" w:fill="FFFFFF"/>
        </w:rPr>
        <w:t xml:space="preserve">kahe või mitme </w:t>
      </w:r>
      <w:r w:rsidR="008B0E65" w:rsidRPr="005965C1">
        <w:rPr>
          <w:rFonts w:ascii="Times New Roman" w:hAnsi="Times New Roman"/>
          <w:color w:val="202020"/>
          <w:sz w:val="24"/>
          <w:szCs w:val="24"/>
          <w:shd w:val="clear" w:color="auto" w:fill="FFFFFF"/>
        </w:rPr>
        <w:t>kohaliku omavalitsuse üksuse vahelisest kokkuleppest.“;</w:t>
      </w:r>
    </w:p>
    <w:p w14:paraId="50A1C2F8" w14:textId="77777777" w:rsidR="000E6DF8" w:rsidRPr="00957251" w:rsidRDefault="000E6DF8" w:rsidP="00550161">
      <w:pPr>
        <w:spacing w:after="0" w:line="240" w:lineRule="auto"/>
        <w:rPr>
          <w:rFonts w:ascii="Times New Roman" w:hAnsi="Times New Roman"/>
          <w:b/>
          <w:color w:val="202020"/>
          <w:sz w:val="24"/>
          <w:szCs w:val="24"/>
          <w:shd w:val="clear" w:color="auto" w:fill="FFFFFF"/>
        </w:rPr>
      </w:pPr>
    </w:p>
    <w:p w14:paraId="68C179F6" w14:textId="7ED19355" w:rsidR="00BC4A51" w:rsidRPr="00957251" w:rsidRDefault="001757E4" w:rsidP="00D26B86">
      <w:pPr>
        <w:spacing w:after="0" w:line="240" w:lineRule="auto"/>
        <w:jc w:val="both"/>
        <w:rPr>
          <w:rFonts w:ascii="Times New Roman" w:hAnsi="Times New Roman"/>
          <w:b/>
          <w:color w:val="202020"/>
          <w:sz w:val="24"/>
          <w:szCs w:val="24"/>
          <w:shd w:val="clear" w:color="auto" w:fill="FFFFFF"/>
        </w:rPr>
      </w:pPr>
      <w:r>
        <w:rPr>
          <w:rFonts w:ascii="Times New Roman" w:hAnsi="Times New Roman"/>
          <w:b/>
          <w:color w:val="202020"/>
          <w:sz w:val="24"/>
          <w:szCs w:val="24"/>
          <w:shd w:val="clear" w:color="auto" w:fill="FFFFFF"/>
        </w:rPr>
        <w:t>3</w:t>
      </w:r>
      <w:r w:rsidR="003E07E6">
        <w:rPr>
          <w:rFonts w:ascii="Times New Roman" w:hAnsi="Times New Roman"/>
          <w:b/>
          <w:color w:val="202020"/>
          <w:sz w:val="24"/>
          <w:szCs w:val="24"/>
          <w:shd w:val="clear" w:color="auto" w:fill="FFFFFF"/>
        </w:rPr>
        <w:t>3</w:t>
      </w:r>
      <w:r w:rsidR="00BC4A51" w:rsidRPr="00957251">
        <w:rPr>
          <w:rFonts w:ascii="Times New Roman" w:hAnsi="Times New Roman"/>
          <w:b/>
          <w:color w:val="202020"/>
          <w:sz w:val="24"/>
          <w:szCs w:val="24"/>
          <w:shd w:val="clear" w:color="auto" w:fill="FFFFFF"/>
        </w:rPr>
        <w:t xml:space="preserve">) </w:t>
      </w:r>
      <w:r w:rsidR="00BC4A51" w:rsidRPr="00957251">
        <w:rPr>
          <w:rFonts w:ascii="Times New Roman" w:hAnsi="Times New Roman"/>
          <w:color w:val="202020"/>
          <w:sz w:val="24"/>
          <w:szCs w:val="24"/>
          <w:shd w:val="clear" w:color="auto" w:fill="FFFFFF"/>
        </w:rPr>
        <w:t>paragrahvi 26 lõiget 4 täiendatakse punktiga 5 järgmises sõnastuses:</w:t>
      </w:r>
    </w:p>
    <w:p w14:paraId="6170B259" w14:textId="77777777" w:rsidR="00BC4A51" w:rsidRPr="00957251" w:rsidRDefault="00BC4A51" w:rsidP="00D26B86">
      <w:pPr>
        <w:spacing w:after="0" w:line="240" w:lineRule="auto"/>
        <w:jc w:val="both"/>
        <w:rPr>
          <w:rFonts w:ascii="Times New Roman" w:hAnsi="Times New Roman"/>
          <w:bCs/>
          <w:color w:val="202020"/>
          <w:sz w:val="24"/>
          <w:szCs w:val="24"/>
          <w:shd w:val="clear" w:color="auto" w:fill="FFFFFF"/>
        </w:rPr>
      </w:pPr>
      <w:r w:rsidRPr="00957251">
        <w:rPr>
          <w:rFonts w:ascii="Times New Roman" w:hAnsi="Times New Roman"/>
          <w:bCs/>
          <w:color w:val="202020"/>
          <w:sz w:val="24"/>
          <w:szCs w:val="24"/>
          <w:shd w:val="clear" w:color="auto" w:fill="FFFFFF"/>
        </w:rPr>
        <w:t xml:space="preserve">„5) esineb </w:t>
      </w:r>
      <w:r w:rsidR="00292D1E">
        <w:rPr>
          <w:rFonts w:ascii="Times New Roman" w:hAnsi="Times New Roman"/>
          <w:bCs/>
          <w:color w:val="202020"/>
          <w:sz w:val="24"/>
          <w:szCs w:val="24"/>
          <w:shd w:val="clear" w:color="auto" w:fill="FFFFFF"/>
        </w:rPr>
        <w:t xml:space="preserve">käesoleva seaduse </w:t>
      </w:r>
      <w:r w:rsidRPr="00957251">
        <w:rPr>
          <w:rFonts w:ascii="Times New Roman" w:hAnsi="Times New Roman"/>
          <w:bCs/>
          <w:color w:val="202020"/>
          <w:sz w:val="24"/>
          <w:szCs w:val="24"/>
          <w:shd w:val="clear" w:color="auto" w:fill="FFFFFF"/>
        </w:rPr>
        <w:t xml:space="preserve">§ 28 lõikes </w:t>
      </w:r>
      <w:r w:rsidR="00376B58" w:rsidRPr="00957251">
        <w:rPr>
          <w:rFonts w:ascii="Times New Roman" w:hAnsi="Times New Roman"/>
          <w:bCs/>
          <w:color w:val="202020"/>
          <w:sz w:val="24"/>
          <w:szCs w:val="24"/>
          <w:shd w:val="clear" w:color="auto" w:fill="FFFFFF"/>
        </w:rPr>
        <w:t>5</w:t>
      </w:r>
      <w:r w:rsidRPr="00957251">
        <w:rPr>
          <w:rFonts w:ascii="Times New Roman" w:hAnsi="Times New Roman"/>
          <w:bCs/>
          <w:color w:val="202020"/>
          <w:sz w:val="24"/>
          <w:szCs w:val="24"/>
          <w:shd w:val="clear" w:color="auto" w:fill="FFFFFF"/>
        </w:rPr>
        <w:t xml:space="preserve"> nimetatud</w:t>
      </w:r>
      <w:r w:rsidR="00376B58" w:rsidRPr="00957251">
        <w:rPr>
          <w:rFonts w:ascii="Times New Roman" w:hAnsi="Times New Roman"/>
          <w:bCs/>
          <w:color w:val="202020"/>
          <w:sz w:val="24"/>
          <w:szCs w:val="24"/>
          <w:shd w:val="clear" w:color="auto" w:fill="FFFFFF"/>
        </w:rPr>
        <w:t xml:space="preserve"> asjaolu.“;</w:t>
      </w:r>
    </w:p>
    <w:p w14:paraId="3B76F452" w14:textId="77777777" w:rsidR="00BC4A51" w:rsidRPr="00957251" w:rsidRDefault="00BC4A51" w:rsidP="00D26B86">
      <w:pPr>
        <w:spacing w:after="0" w:line="240" w:lineRule="auto"/>
        <w:jc w:val="both"/>
        <w:rPr>
          <w:rFonts w:ascii="Times New Roman" w:hAnsi="Times New Roman"/>
          <w:b/>
          <w:color w:val="202020"/>
          <w:sz w:val="24"/>
          <w:szCs w:val="24"/>
          <w:shd w:val="clear" w:color="auto" w:fill="FFFFFF"/>
        </w:rPr>
      </w:pPr>
    </w:p>
    <w:p w14:paraId="5D87CE85" w14:textId="490E28CD" w:rsidR="00D26B86" w:rsidRPr="00957251" w:rsidRDefault="001757E4" w:rsidP="00D26B86">
      <w:pPr>
        <w:spacing w:after="0" w:line="240" w:lineRule="auto"/>
        <w:jc w:val="both"/>
        <w:rPr>
          <w:rFonts w:ascii="Times New Roman" w:hAnsi="Times New Roman"/>
          <w:color w:val="202020"/>
          <w:sz w:val="24"/>
          <w:szCs w:val="24"/>
          <w:shd w:val="clear" w:color="auto" w:fill="FFFFFF"/>
        </w:rPr>
      </w:pPr>
      <w:r w:rsidRPr="00777A96">
        <w:rPr>
          <w:rFonts w:ascii="Times New Roman" w:hAnsi="Times New Roman"/>
          <w:b/>
          <w:color w:val="202020"/>
          <w:sz w:val="24"/>
          <w:szCs w:val="24"/>
          <w:shd w:val="clear" w:color="auto" w:fill="FFFFFF"/>
        </w:rPr>
        <w:t>3</w:t>
      </w:r>
      <w:r w:rsidR="003E07E6">
        <w:rPr>
          <w:rFonts w:ascii="Times New Roman" w:hAnsi="Times New Roman"/>
          <w:b/>
          <w:color w:val="202020"/>
          <w:sz w:val="24"/>
          <w:szCs w:val="24"/>
          <w:shd w:val="clear" w:color="auto" w:fill="FFFFFF"/>
        </w:rPr>
        <w:t>4</w:t>
      </w:r>
      <w:r w:rsidR="00012024" w:rsidRPr="00777A96">
        <w:rPr>
          <w:rFonts w:ascii="Times New Roman" w:hAnsi="Times New Roman"/>
          <w:b/>
          <w:color w:val="202020"/>
          <w:sz w:val="24"/>
          <w:szCs w:val="24"/>
          <w:shd w:val="clear" w:color="auto" w:fill="FFFFFF"/>
        </w:rPr>
        <w:t>)</w:t>
      </w:r>
      <w:r w:rsidR="00012024" w:rsidRPr="00777A96">
        <w:rPr>
          <w:rFonts w:ascii="Times New Roman" w:hAnsi="Times New Roman"/>
          <w:color w:val="202020"/>
          <w:sz w:val="24"/>
          <w:szCs w:val="24"/>
          <w:shd w:val="clear" w:color="auto" w:fill="FFFFFF"/>
        </w:rPr>
        <w:t xml:space="preserve"> </w:t>
      </w:r>
      <w:r w:rsidR="00A65348" w:rsidRPr="00777A96">
        <w:rPr>
          <w:rFonts w:ascii="Times New Roman" w:hAnsi="Times New Roman"/>
          <w:color w:val="202020"/>
          <w:sz w:val="24"/>
          <w:szCs w:val="24"/>
          <w:shd w:val="clear" w:color="auto" w:fill="FFFFFF"/>
        </w:rPr>
        <w:t>p</w:t>
      </w:r>
      <w:r w:rsidR="00D26B86" w:rsidRPr="00777A96">
        <w:rPr>
          <w:rFonts w:ascii="Times New Roman" w:hAnsi="Times New Roman"/>
          <w:color w:val="202020"/>
          <w:sz w:val="24"/>
          <w:szCs w:val="24"/>
          <w:shd w:val="clear" w:color="auto" w:fill="FFFFFF"/>
        </w:rPr>
        <w:t>aragrahv</w:t>
      </w:r>
      <w:r w:rsidR="003A0B94">
        <w:rPr>
          <w:rFonts w:ascii="Times New Roman" w:hAnsi="Times New Roman"/>
          <w:color w:val="202020"/>
          <w:sz w:val="24"/>
          <w:szCs w:val="24"/>
          <w:shd w:val="clear" w:color="auto" w:fill="FFFFFF"/>
        </w:rPr>
        <w:t>i</w:t>
      </w:r>
      <w:r w:rsidR="00D26B86" w:rsidRPr="00777A96">
        <w:rPr>
          <w:rFonts w:ascii="Times New Roman" w:hAnsi="Times New Roman"/>
          <w:color w:val="202020"/>
          <w:sz w:val="24"/>
          <w:szCs w:val="24"/>
          <w:shd w:val="clear" w:color="auto" w:fill="FFFFFF"/>
        </w:rPr>
        <w:t xml:space="preserve"> 28 lõige 3 muudetakse ja sõnastatakse järgmiselt:</w:t>
      </w:r>
    </w:p>
    <w:p w14:paraId="364A5176" w14:textId="637663C7" w:rsidR="001757E4" w:rsidRDefault="00012024" w:rsidP="00683CDD">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w:t>
      </w:r>
      <w:r w:rsidR="00D26B86" w:rsidRPr="00957251">
        <w:rPr>
          <w:rFonts w:ascii="Times New Roman" w:hAnsi="Times New Roman"/>
          <w:color w:val="202020"/>
          <w:sz w:val="24"/>
          <w:szCs w:val="24"/>
          <w:shd w:val="clear" w:color="auto" w:fill="FFFFFF"/>
        </w:rPr>
        <w:t xml:space="preserve">(3) </w:t>
      </w:r>
      <w:r w:rsidR="00CA7CA5" w:rsidRPr="00957251">
        <w:rPr>
          <w:rFonts w:ascii="Times New Roman" w:hAnsi="Times New Roman"/>
          <w:color w:val="202020"/>
          <w:sz w:val="24"/>
          <w:szCs w:val="24"/>
          <w:shd w:val="clear" w:color="auto" w:fill="FFFFFF"/>
        </w:rPr>
        <w:t xml:space="preserve">Kui väljaminekuga on eelarvestrateegias </w:t>
      </w:r>
      <w:r w:rsidR="0053545F" w:rsidRPr="00957251">
        <w:rPr>
          <w:rFonts w:ascii="Times New Roman" w:hAnsi="Times New Roman"/>
          <w:color w:val="202020"/>
          <w:sz w:val="24"/>
          <w:szCs w:val="24"/>
          <w:shd w:val="clear" w:color="auto" w:fill="FFFFFF"/>
        </w:rPr>
        <w:t>arvestatud</w:t>
      </w:r>
      <w:r w:rsidR="00AA4FB7">
        <w:rPr>
          <w:rFonts w:ascii="Times New Roman" w:hAnsi="Times New Roman"/>
          <w:color w:val="202020"/>
          <w:sz w:val="24"/>
          <w:szCs w:val="24"/>
          <w:shd w:val="clear" w:color="auto" w:fill="FFFFFF"/>
        </w:rPr>
        <w:t>,</w:t>
      </w:r>
      <w:r w:rsidR="0053545F" w:rsidRPr="00957251">
        <w:rPr>
          <w:rFonts w:ascii="Times New Roman" w:hAnsi="Times New Roman"/>
          <w:color w:val="202020"/>
          <w:sz w:val="24"/>
          <w:szCs w:val="24"/>
          <w:shd w:val="clear" w:color="auto" w:fill="FFFFFF"/>
        </w:rPr>
        <w:t xml:space="preserve"> </w:t>
      </w:r>
      <w:r w:rsidR="00940520" w:rsidRPr="00957251">
        <w:rPr>
          <w:rFonts w:ascii="Times New Roman" w:hAnsi="Times New Roman"/>
          <w:color w:val="202020"/>
          <w:sz w:val="24"/>
          <w:szCs w:val="24"/>
          <w:shd w:val="clear" w:color="auto" w:fill="FFFFFF"/>
        </w:rPr>
        <w:t xml:space="preserve">võib </w:t>
      </w:r>
      <w:r w:rsidR="00CA7CA5" w:rsidRPr="00957251">
        <w:rPr>
          <w:rFonts w:ascii="Times New Roman" w:hAnsi="Times New Roman"/>
          <w:color w:val="202020"/>
          <w:sz w:val="24"/>
          <w:szCs w:val="24"/>
          <w:shd w:val="clear" w:color="auto" w:fill="FFFFFF"/>
        </w:rPr>
        <w:t>v</w:t>
      </w:r>
      <w:r w:rsidR="00D26B86" w:rsidRPr="00957251">
        <w:rPr>
          <w:rFonts w:ascii="Times New Roman" w:hAnsi="Times New Roman"/>
          <w:color w:val="202020"/>
          <w:sz w:val="24"/>
          <w:szCs w:val="24"/>
          <w:shd w:val="clear" w:color="auto" w:fill="FFFFFF"/>
        </w:rPr>
        <w:t xml:space="preserve">alla- ja linnavalitsus, kohaliku omavalitsuse üksuse ametiasutus ning ametiasutuse hallatav asutus sõlmida </w:t>
      </w:r>
      <w:r w:rsidR="009D4267" w:rsidRPr="00957251">
        <w:rPr>
          <w:rFonts w:ascii="Times New Roman" w:hAnsi="Times New Roman"/>
          <w:color w:val="202020"/>
          <w:sz w:val="24"/>
          <w:szCs w:val="24"/>
          <w:shd w:val="clear" w:color="auto" w:fill="FFFFFF"/>
        </w:rPr>
        <w:t xml:space="preserve">tulevastel eelarveaastatel väljamineku tegemiseks </w:t>
      </w:r>
      <w:r w:rsidR="00D26B86" w:rsidRPr="00957251">
        <w:rPr>
          <w:rFonts w:ascii="Times New Roman" w:hAnsi="Times New Roman"/>
          <w:color w:val="202020"/>
          <w:sz w:val="24"/>
          <w:szCs w:val="24"/>
          <w:shd w:val="clear" w:color="auto" w:fill="FFFFFF"/>
        </w:rPr>
        <w:t xml:space="preserve">lepingu, </w:t>
      </w:r>
      <w:r w:rsidR="00D86C08" w:rsidRPr="00957251">
        <w:rPr>
          <w:rFonts w:ascii="Times New Roman" w:hAnsi="Times New Roman"/>
          <w:color w:val="202020"/>
          <w:sz w:val="24"/>
          <w:szCs w:val="24"/>
          <w:shd w:val="clear" w:color="auto" w:fill="FFFFFF"/>
        </w:rPr>
        <w:t>välja arvatud käesoleva seaduse § 34 lõike 2 punktides 1–3, 7 ja 8 ning lõikes 7 nimetatud kohustuste võtmiseks</w:t>
      </w:r>
      <w:r w:rsidR="001D7AF1" w:rsidRPr="00957251">
        <w:rPr>
          <w:rFonts w:ascii="Times New Roman" w:hAnsi="Times New Roman"/>
          <w:color w:val="202020"/>
          <w:sz w:val="24"/>
          <w:szCs w:val="24"/>
          <w:shd w:val="clear" w:color="auto" w:fill="FFFFFF"/>
        </w:rPr>
        <w:t>.</w:t>
      </w:r>
      <w:ins w:id="21" w:author="Moonika Kuusk - JUSTDIGI" w:date="2025-01-30T15:51:00Z" w16du:dateUtc="2025-01-30T13:51:00Z">
        <w:r w:rsidR="00B87489">
          <w:rPr>
            <w:rFonts w:ascii="Times New Roman" w:hAnsi="Times New Roman"/>
            <w:color w:val="202020"/>
            <w:sz w:val="24"/>
            <w:szCs w:val="24"/>
            <w:shd w:val="clear" w:color="auto" w:fill="FFFFFF"/>
          </w:rPr>
          <w:t>“;</w:t>
        </w:r>
      </w:ins>
      <w:del w:id="22" w:author="Moonika Kuusk - JUSTDIGI" w:date="2025-01-30T15:51:00Z" w16du:dateUtc="2025-01-30T13:51:00Z">
        <w:r w:rsidR="00D86C08" w:rsidRPr="00957251" w:rsidDel="00B87489">
          <w:rPr>
            <w:rFonts w:ascii="Times New Roman" w:hAnsi="Times New Roman"/>
            <w:color w:val="202020"/>
            <w:sz w:val="24"/>
            <w:szCs w:val="24"/>
            <w:shd w:val="clear" w:color="auto" w:fill="FFFFFF"/>
          </w:rPr>
          <w:delText xml:space="preserve"> </w:delText>
        </w:r>
      </w:del>
    </w:p>
    <w:p w14:paraId="33212074" w14:textId="77777777" w:rsidR="00F523D3" w:rsidRDefault="00F523D3" w:rsidP="00683CDD">
      <w:pPr>
        <w:spacing w:after="0" w:line="240" w:lineRule="auto"/>
        <w:jc w:val="both"/>
        <w:rPr>
          <w:rFonts w:ascii="Times New Roman" w:hAnsi="Times New Roman"/>
          <w:color w:val="202020"/>
          <w:sz w:val="24"/>
          <w:szCs w:val="24"/>
          <w:shd w:val="clear" w:color="auto" w:fill="FFFFFF"/>
        </w:rPr>
      </w:pPr>
    </w:p>
    <w:p w14:paraId="5BFEC298" w14:textId="0030D96C" w:rsidR="001757E4" w:rsidRPr="00F523D3" w:rsidRDefault="003E07E6" w:rsidP="00547EDF">
      <w:pPr>
        <w:spacing w:after="0" w:line="240" w:lineRule="auto"/>
        <w:jc w:val="both"/>
        <w:rPr>
          <w:rFonts w:ascii="Times New Roman" w:hAnsi="Times New Roman"/>
          <w:color w:val="202020"/>
          <w:sz w:val="24"/>
          <w:szCs w:val="24"/>
          <w:shd w:val="clear" w:color="auto" w:fill="FFFFFF"/>
        </w:rPr>
      </w:pPr>
      <w:r w:rsidRPr="00F523D3">
        <w:rPr>
          <w:rFonts w:ascii="Times New Roman" w:hAnsi="Times New Roman"/>
          <w:b/>
          <w:bCs/>
          <w:color w:val="202020"/>
          <w:sz w:val="24"/>
          <w:szCs w:val="24"/>
          <w:shd w:val="clear" w:color="auto" w:fill="FFFFFF"/>
        </w:rPr>
        <w:t>3</w:t>
      </w:r>
      <w:r>
        <w:rPr>
          <w:rFonts w:ascii="Times New Roman" w:hAnsi="Times New Roman"/>
          <w:b/>
          <w:bCs/>
          <w:color w:val="202020"/>
          <w:sz w:val="24"/>
          <w:szCs w:val="24"/>
          <w:shd w:val="clear" w:color="auto" w:fill="FFFFFF"/>
        </w:rPr>
        <w:t>5</w:t>
      </w:r>
      <w:r w:rsidR="001757E4" w:rsidRPr="00F523D3">
        <w:rPr>
          <w:rFonts w:ascii="Times New Roman" w:hAnsi="Times New Roman"/>
          <w:b/>
          <w:bCs/>
          <w:color w:val="202020"/>
          <w:sz w:val="24"/>
          <w:szCs w:val="24"/>
          <w:shd w:val="clear" w:color="auto" w:fill="FFFFFF"/>
        </w:rPr>
        <w:t>)</w:t>
      </w:r>
      <w:r w:rsidR="001757E4">
        <w:rPr>
          <w:rFonts w:ascii="Times New Roman" w:hAnsi="Times New Roman"/>
          <w:color w:val="202020"/>
          <w:sz w:val="24"/>
          <w:szCs w:val="24"/>
          <w:shd w:val="clear" w:color="auto" w:fill="FFFFFF"/>
        </w:rPr>
        <w:t xml:space="preserve"> </w:t>
      </w:r>
      <w:r w:rsidR="0044029C">
        <w:rPr>
          <w:rFonts w:ascii="Times New Roman" w:hAnsi="Times New Roman"/>
          <w:color w:val="202020"/>
          <w:sz w:val="24"/>
          <w:szCs w:val="24"/>
          <w:shd w:val="clear" w:color="auto" w:fill="FFFFFF"/>
        </w:rPr>
        <w:t xml:space="preserve">paragrahvi 28 </w:t>
      </w:r>
      <w:r w:rsidR="00547EDF">
        <w:rPr>
          <w:rFonts w:ascii="Times New Roman" w:hAnsi="Times New Roman"/>
          <w:color w:val="202020"/>
          <w:sz w:val="24"/>
          <w:szCs w:val="24"/>
          <w:shd w:val="clear" w:color="auto" w:fill="FFFFFF"/>
        </w:rPr>
        <w:t xml:space="preserve">täiendatakse lõikega </w:t>
      </w:r>
      <w:r w:rsidR="0044029C">
        <w:rPr>
          <w:rFonts w:ascii="Times New Roman" w:hAnsi="Times New Roman"/>
          <w:color w:val="202020"/>
          <w:sz w:val="24"/>
          <w:szCs w:val="24"/>
          <w:shd w:val="clear" w:color="auto" w:fill="FFFFFF"/>
        </w:rPr>
        <w:t>3</w:t>
      </w:r>
      <w:r w:rsidR="0044029C">
        <w:rPr>
          <w:rFonts w:ascii="Times New Roman" w:hAnsi="Times New Roman"/>
          <w:color w:val="202020"/>
          <w:sz w:val="24"/>
          <w:szCs w:val="24"/>
          <w:shd w:val="clear" w:color="auto" w:fill="FFFFFF"/>
          <w:vertAlign w:val="superscript"/>
        </w:rPr>
        <w:t>2</w:t>
      </w:r>
      <w:r w:rsidR="00547EDF">
        <w:rPr>
          <w:rFonts w:ascii="Times New Roman" w:hAnsi="Times New Roman"/>
          <w:color w:val="202020"/>
          <w:sz w:val="24"/>
          <w:szCs w:val="24"/>
          <w:shd w:val="clear" w:color="auto" w:fill="FFFFFF"/>
        </w:rPr>
        <w:t xml:space="preserve"> järgmises sõnastuses:</w:t>
      </w:r>
    </w:p>
    <w:p w14:paraId="4716E3F5" w14:textId="59A80AF9" w:rsidR="00547EDF" w:rsidRDefault="00547EDF" w:rsidP="00547EDF">
      <w:pPr>
        <w:spacing w:after="0" w:line="240" w:lineRule="auto"/>
        <w:jc w:val="both"/>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„(3</w:t>
      </w:r>
      <w:r>
        <w:rPr>
          <w:rFonts w:ascii="Times New Roman" w:hAnsi="Times New Roman"/>
          <w:color w:val="202020"/>
          <w:sz w:val="24"/>
          <w:szCs w:val="24"/>
          <w:shd w:val="clear" w:color="auto" w:fill="FFFFFF"/>
          <w:vertAlign w:val="superscript"/>
        </w:rPr>
        <w:t>2</w:t>
      </w:r>
      <w:r>
        <w:rPr>
          <w:rFonts w:ascii="Times New Roman" w:hAnsi="Times New Roman"/>
          <w:color w:val="202020"/>
          <w:sz w:val="24"/>
          <w:szCs w:val="24"/>
          <w:shd w:val="clear" w:color="auto" w:fill="FFFFFF"/>
        </w:rPr>
        <w:t xml:space="preserve">) </w:t>
      </w:r>
      <w:r w:rsidRPr="00957251">
        <w:rPr>
          <w:rFonts w:ascii="Times New Roman" w:hAnsi="Times New Roman"/>
          <w:color w:val="202020"/>
          <w:sz w:val="24"/>
          <w:szCs w:val="24"/>
          <w:shd w:val="clear" w:color="auto" w:fill="FFFFFF"/>
        </w:rPr>
        <w:t xml:space="preserve">Kui </w:t>
      </w:r>
      <w:r>
        <w:rPr>
          <w:rFonts w:ascii="Times New Roman" w:hAnsi="Times New Roman"/>
          <w:color w:val="202020"/>
          <w:sz w:val="24"/>
          <w:szCs w:val="24"/>
          <w:shd w:val="clear" w:color="auto" w:fill="FFFFFF"/>
        </w:rPr>
        <w:t>lepinguga kaasne</w:t>
      </w:r>
      <w:r w:rsidR="00AB20CC">
        <w:rPr>
          <w:rFonts w:ascii="Times New Roman" w:hAnsi="Times New Roman"/>
          <w:color w:val="202020"/>
          <w:sz w:val="24"/>
          <w:szCs w:val="24"/>
          <w:shd w:val="clear" w:color="auto" w:fill="FFFFFF"/>
        </w:rPr>
        <w:t>b</w:t>
      </w:r>
      <w:r>
        <w:rPr>
          <w:rFonts w:ascii="Times New Roman" w:hAnsi="Times New Roman"/>
          <w:color w:val="202020"/>
          <w:sz w:val="24"/>
          <w:szCs w:val="24"/>
          <w:shd w:val="clear" w:color="auto" w:fill="FFFFFF"/>
        </w:rPr>
        <w:t xml:space="preserve"> </w:t>
      </w:r>
      <w:r w:rsidRPr="00957251">
        <w:rPr>
          <w:rFonts w:ascii="Times New Roman" w:hAnsi="Times New Roman"/>
          <w:color w:val="202020"/>
          <w:sz w:val="24"/>
          <w:szCs w:val="24"/>
          <w:shd w:val="clear" w:color="auto" w:fill="FFFFFF"/>
        </w:rPr>
        <w:t>väljaminek</w:t>
      </w:r>
      <w:r>
        <w:rPr>
          <w:rFonts w:ascii="Times New Roman" w:hAnsi="Times New Roman"/>
          <w:color w:val="202020"/>
          <w:sz w:val="24"/>
          <w:szCs w:val="24"/>
          <w:shd w:val="clear" w:color="auto" w:fill="FFFFFF"/>
        </w:rPr>
        <w:t xml:space="preserve"> tulevastel eelarveaastatel ja sellega</w:t>
      </w:r>
      <w:r w:rsidRPr="00957251">
        <w:rPr>
          <w:rFonts w:ascii="Times New Roman" w:hAnsi="Times New Roman"/>
          <w:color w:val="202020"/>
          <w:sz w:val="24"/>
          <w:szCs w:val="24"/>
          <w:shd w:val="clear" w:color="auto" w:fill="FFFFFF"/>
        </w:rPr>
        <w:t xml:space="preserve"> ei ole eelarvestrateegias arvestatud, võib volikogu</w:t>
      </w:r>
      <w:r>
        <w:rPr>
          <w:rFonts w:ascii="Times New Roman" w:hAnsi="Times New Roman"/>
          <w:color w:val="202020"/>
          <w:sz w:val="24"/>
          <w:szCs w:val="24"/>
          <w:shd w:val="clear" w:color="auto" w:fill="FFFFFF"/>
        </w:rPr>
        <w:t>:</w:t>
      </w:r>
    </w:p>
    <w:p w14:paraId="543410FC" w14:textId="77777777" w:rsidR="00547EDF" w:rsidRDefault="00547EDF" w:rsidP="00547EDF">
      <w:pPr>
        <w:spacing w:after="0" w:line="240" w:lineRule="auto"/>
        <w:jc w:val="both"/>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1)</w:t>
      </w:r>
      <w:r w:rsidRPr="00957251">
        <w:rPr>
          <w:rFonts w:ascii="Times New Roman" w:hAnsi="Times New Roman"/>
          <w:color w:val="202020"/>
          <w:sz w:val="24"/>
          <w:szCs w:val="24"/>
          <w:shd w:val="clear" w:color="auto" w:fill="FFFFFF"/>
        </w:rPr>
        <w:t xml:space="preserve"> otsustada väljamineku tegemise iga üksikjuhtumi puhul eraldi</w:t>
      </w:r>
      <w:r>
        <w:rPr>
          <w:rFonts w:ascii="Times New Roman" w:hAnsi="Times New Roman"/>
          <w:color w:val="202020"/>
          <w:sz w:val="24"/>
          <w:szCs w:val="24"/>
          <w:shd w:val="clear" w:color="auto" w:fill="FFFFFF"/>
        </w:rPr>
        <w:t>;</w:t>
      </w:r>
      <w:r w:rsidRPr="00957251">
        <w:rPr>
          <w:rFonts w:ascii="Times New Roman" w:hAnsi="Times New Roman"/>
          <w:color w:val="202020"/>
          <w:sz w:val="24"/>
          <w:szCs w:val="24"/>
          <w:shd w:val="clear" w:color="auto" w:fill="FFFFFF"/>
        </w:rPr>
        <w:t xml:space="preserve"> </w:t>
      </w:r>
    </w:p>
    <w:p w14:paraId="6C7C6B5C" w14:textId="346AFA94" w:rsidR="00547EDF" w:rsidRPr="00957251" w:rsidRDefault="00547EDF" w:rsidP="00547EDF">
      <w:pPr>
        <w:spacing w:after="0" w:line="240" w:lineRule="auto"/>
        <w:jc w:val="both"/>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2)</w:t>
      </w:r>
      <w:r w:rsidRPr="00957251">
        <w:rPr>
          <w:rFonts w:ascii="Times New Roman" w:hAnsi="Times New Roman"/>
          <w:color w:val="202020"/>
          <w:sz w:val="24"/>
          <w:szCs w:val="24"/>
          <w:shd w:val="clear" w:color="auto" w:fill="FFFFFF"/>
        </w:rPr>
        <w:t xml:space="preserve"> </w:t>
      </w:r>
      <w:r>
        <w:rPr>
          <w:rFonts w:ascii="Times New Roman" w:hAnsi="Times New Roman"/>
          <w:color w:val="202020"/>
          <w:sz w:val="24"/>
          <w:szCs w:val="24"/>
          <w:shd w:val="clear" w:color="auto" w:fill="FFFFFF"/>
        </w:rPr>
        <w:t>sä</w:t>
      </w:r>
      <w:r w:rsidRPr="00957251">
        <w:rPr>
          <w:rFonts w:ascii="Times New Roman" w:hAnsi="Times New Roman"/>
          <w:color w:val="202020"/>
          <w:sz w:val="24"/>
          <w:szCs w:val="24"/>
          <w:shd w:val="clear" w:color="auto" w:fill="FFFFFF"/>
        </w:rPr>
        <w:t xml:space="preserve">testada </w:t>
      </w:r>
      <w:r>
        <w:rPr>
          <w:rFonts w:ascii="Times New Roman" w:hAnsi="Times New Roman"/>
          <w:color w:val="202020"/>
          <w:sz w:val="24"/>
          <w:szCs w:val="24"/>
          <w:shd w:val="clear" w:color="auto" w:fill="FFFFFF"/>
        </w:rPr>
        <w:t xml:space="preserve">käesoleva seaduse </w:t>
      </w:r>
      <w:r w:rsidRPr="00957251">
        <w:rPr>
          <w:rFonts w:ascii="Times New Roman" w:hAnsi="Times New Roman"/>
          <w:color w:val="202020"/>
          <w:sz w:val="24"/>
          <w:szCs w:val="24"/>
          <w:shd w:val="clear" w:color="auto" w:fill="FFFFFF"/>
        </w:rPr>
        <w:t xml:space="preserve">§ 21 lõike 1 </w:t>
      </w:r>
      <w:r>
        <w:rPr>
          <w:rFonts w:ascii="Times New Roman" w:hAnsi="Times New Roman"/>
          <w:color w:val="202020"/>
          <w:sz w:val="24"/>
          <w:szCs w:val="24"/>
          <w:shd w:val="clear" w:color="auto" w:fill="FFFFFF"/>
        </w:rPr>
        <w:t>alusel kehtestatud</w:t>
      </w:r>
      <w:r w:rsidRPr="00957251">
        <w:rPr>
          <w:rFonts w:ascii="Times New Roman" w:hAnsi="Times New Roman"/>
          <w:color w:val="202020"/>
          <w:sz w:val="24"/>
          <w:szCs w:val="24"/>
          <w:shd w:val="clear" w:color="auto" w:fill="FFFFFF"/>
        </w:rPr>
        <w:t xml:space="preserve"> määruses valla- või linnavalitsusele</w:t>
      </w:r>
      <w:r w:rsidRPr="00975041">
        <w:rPr>
          <w:rFonts w:ascii="Times New Roman" w:hAnsi="Times New Roman"/>
          <w:color w:val="202020"/>
          <w:sz w:val="24"/>
          <w:szCs w:val="24"/>
          <w:shd w:val="clear" w:color="auto" w:fill="FFFFFF"/>
        </w:rPr>
        <w:t>, ametiasutusele ja selle hallatavale asutusele</w:t>
      </w:r>
      <w:r w:rsidRPr="00957251">
        <w:rPr>
          <w:rFonts w:ascii="Times New Roman" w:hAnsi="Times New Roman"/>
          <w:color w:val="202020"/>
          <w:sz w:val="24"/>
          <w:szCs w:val="24"/>
          <w:shd w:val="clear" w:color="auto" w:fill="FFFFFF"/>
        </w:rPr>
        <w:t xml:space="preserve"> tingimused ja piirmäära, mille</w:t>
      </w:r>
      <w:r w:rsidR="009443EB">
        <w:rPr>
          <w:rFonts w:ascii="Times New Roman" w:hAnsi="Times New Roman"/>
          <w:color w:val="202020"/>
          <w:sz w:val="24"/>
          <w:szCs w:val="24"/>
          <w:shd w:val="clear" w:color="auto" w:fill="FFFFFF"/>
        </w:rPr>
        <w:t xml:space="preserve"> võrra võib ületada </w:t>
      </w:r>
      <w:r w:rsidR="00FC5420">
        <w:rPr>
          <w:rFonts w:ascii="Times New Roman" w:hAnsi="Times New Roman"/>
          <w:color w:val="202020"/>
          <w:sz w:val="24"/>
          <w:szCs w:val="24"/>
          <w:shd w:val="clear" w:color="auto" w:fill="FFFFFF"/>
        </w:rPr>
        <w:t xml:space="preserve">käesoleva paragrahvi </w:t>
      </w:r>
      <w:r w:rsidR="009443EB">
        <w:rPr>
          <w:rFonts w:ascii="Times New Roman" w:hAnsi="Times New Roman"/>
          <w:color w:val="202020"/>
          <w:sz w:val="24"/>
          <w:szCs w:val="24"/>
          <w:shd w:val="clear" w:color="auto" w:fill="FFFFFF"/>
        </w:rPr>
        <w:t xml:space="preserve">lõikes 2 nimetatud </w:t>
      </w:r>
      <w:del w:id="23" w:author="Moonika Kuusk - JUSTDIGI" w:date="2025-01-30T15:52:00Z" w16du:dateUtc="2025-01-30T13:52:00Z">
        <w:r w:rsidRPr="00957251" w:rsidDel="00F72AD4">
          <w:rPr>
            <w:rFonts w:ascii="Times New Roman" w:hAnsi="Times New Roman"/>
            <w:color w:val="202020"/>
            <w:sz w:val="24"/>
            <w:szCs w:val="24"/>
            <w:shd w:val="clear" w:color="auto" w:fill="FFFFFF"/>
          </w:rPr>
          <w:delText xml:space="preserve"> </w:delText>
        </w:r>
      </w:del>
      <w:r w:rsidR="009443EB">
        <w:rPr>
          <w:rFonts w:ascii="Times New Roman" w:hAnsi="Times New Roman"/>
          <w:color w:val="202020"/>
          <w:sz w:val="24"/>
          <w:szCs w:val="24"/>
          <w:shd w:val="clear" w:color="auto" w:fill="FFFFFF"/>
        </w:rPr>
        <w:t>eelarvesummat</w:t>
      </w:r>
      <w:r w:rsidRPr="00957251">
        <w:rPr>
          <w:rFonts w:ascii="Times New Roman" w:hAnsi="Times New Roman"/>
          <w:color w:val="202020"/>
          <w:sz w:val="24"/>
          <w:szCs w:val="24"/>
          <w:shd w:val="clear" w:color="auto" w:fill="FFFFFF"/>
        </w:rPr>
        <w:t>.“;</w:t>
      </w:r>
    </w:p>
    <w:p w14:paraId="592662FE" w14:textId="77777777" w:rsidR="001757E4" w:rsidRPr="00957251" w:rsidRDefault="001757E4" w:rsidP="00683CDD">
      <w:pPr>
        <w:spacing w:after="0" w:line="240" w:lineRule="auto"/>
        <w:jc w:val="both"/>
        <w:rPr>
          <w:rFonts w:ascii="Times New Roman" w:hAnsi="Times New Roman"/>
          <w:color w:val="202020"/>
          <w:sz w:val="24"/>
          <w:szCs w:val="24"/>
          <w:shd w:val="clear" w:color="auto" w:fill="FFFFFF"/>
        </w:rPr>
      </w:pPr>
    </w:p>
    <w:p w14:paraId="02E9BC67" w14:textId="493F08A2" w:rsidR="00DB0845" w:rsidRPr="00957251" w:rsidRDefault="0044029C" w:rsidP="00683CDD">
      <w:pPr>
        <w:spacing w:after="0" w:line="240" w:lineRule="auto"/>
        <w:jc w:val="both"/>
        <w:rPr>
          <w:rFonts w:ascii="Times New Roman" w:hAnsi="Times New Roman"/>
          <w:color w:val="202020"/>
          <w:sz w:val="24"/>
          <w:szCs w:val="24"/>
          <w:shd w:val="clear" w:color="auto" w:fill="FFFFFF"/>
        </w:rPr>
      </w:pPr>
      <w:r>
        <w:rPr>
          <w:rFonts w:ascii="Times New Roman" w:hAnsi="Times New Roman"/>
          <w:b/>
          <w:color w:val="202020"/>
          <w:sz w:val="24"/>
          <w:szCs w:val="24"/>
          <w:shd w:val="clear" w:color="auto" w:fill="FFFFFF"/>
        </w:rPr>
        <w:t>3</w:t>
      </w:r>
      <w:r w:rsidR="003E07E6">
        <w:rPr>
          <w:rFonts w:ascii="Times New Roman" w:hAnsi="Times New Roman"/>
          <w:b/>
          <w:color w:val="202020"/>
          <w:sz w:val="24"/>
          <w:szCs w:val="24"/>
          <w:shd w:val="clear" w:color="auto" w:fill="FFFFFF"/>
        </w:rPr>
        <w:t>6</w:t>
      </w:r>
      <w:r w:rsidR="00A65348" w:rsidRPr="00957251">
        <w:rPr>
          <w:rFonts w:ascii="Times New Roman" w:hAnsi="Times New Roman"/>
          <w:b/>
          <w:color w:val="202020"/>
          <w:sz w:val="24"/>
          <w:szCs w:val="24"/>
          <w:shd w:val="clear" w:color="auto" w:fill="FFFFFF"/>
        </w:rPr>
        <w:t>)</w:t>
      </w:r>
      <w:r w:rsidR="00A65348" w:rsidRPr="00957251">
        <w:rPr>
          <w:rFonts w:ascii="Times New Roman" w:hAnsi="Times New Roman"/>
          <w:color w:val="202020"/>
          <w:sz w:val="24"/>
          <w:szCs w:val="24"/>
          <w:shd w:val="clear" w:color="auto" w:fill="FFFFFF"/>
        </w:rPr>
        <w:t xml:space="preserve"> </w:t>
      </w:r>
      <w:r w:rsidR="00DB0845" w:rsidRPr="00957251">
        <w:rPr>
          <w:rFonts w:ascii="Times New Roman" w:hAnsi="Times New Roman"/>
          <w:color w:val="202020"/>
          <w:sz w:val="24"/>
          <w:szCs w:val="24"/>
          <w:shd w:val="clear" w:color="auto" w:fill="FFFFFF"/>
        </w:rPr>
        <w:t>paragrahv</w:t>
      </w:r>
      <w:r w:rsidR="0089303D">
        <w:rPr>
          <w:rFonts w:ascii="Times New Roman" w:hAnsi="Times New Roman"/>
          <w:color w:val="202020"/>
          <w:sz w:val="24"/>
          <w:szCs w:val="24"/>
          <w:shd w:val="clear" w:color="auto" w:fill="FFFFFF"/>
        </w:rPr>
        <w:t>i</w:t>
      </w:r>
      <w:r w:rsidR="00DB0845" w:rsidRPr="00957251">
        <w:rPr>
          <w:rFonts w:ascii="Times New Roman" w:hAnsi="Times New Roman"/>
          <w:color w:val="202020"/>
          <w:sz w:val="24"/>
          <w:szCs w:val="24"/>
          <w:shd w:val="clear" w:color="auto" w:fill="FFFFFF"/>
        </w:rPr>
        <w:t xml:space="preserve"> 28 </w:t>
      </w:r>
      <w:r w:rsidR="0053545F" w:rsidRPr="00957251">
        <w:rPr>
          <w:rFonts w:ascii="Times New Roman" w:hAnsi="Times New Roman"/>
          <w:color w:val="202020"/>
          <w:sz w:val="24"/>
          <w:szCs w:val="24"/>
          <w:shd w:val="clear" w:color="auto" w:fill="FFFFFF"/>
        </w:rPr>
        <w:t>lõi</w:t>
      </w:r>
      <w:r w:rsidR="0053545F">
        <w:rPr>
          <w:rFonts w:ascii="Times New Roman" w:hAnsi="Times New Roman"/>
          <w:color w:val="202020"/>
          <w:sz w:val="24"/>
          <w:szCs w:val="24"/>
          <w:shd w:val="clear" w:color="auto" w:fill="FFFFFF"/>
        </w:rPr>
        <w:t>ked</w:t>
      </w:r>
      <w:r w:rsidR="0053545F" w:rsidRPr="00957251">
        <w:rPr>
          <w:rFonts w:ascii="Times New Roman" w:hAnsi="Times New Roman"/>
          <w:color w:val="202020"/>
          <w:sz w:val="24"/>
          <w:szCs w:val="24"/>
          <w:shd w:val="clear" w:color="auto" w:fill="FFFFFF"/>
        </w:rPr>
        <w:t xml:space="preserve"> </w:t>
      </w:r>
      <w:r w:rsidR="00DB0845" w:rsidRPr="00957251">
        <w:rPr>
          <w:rFonts w:ascii="Times New Roman" w:hAnsi="Times New Roman"/>
          <w:color w:val="202020"/>
          <w:sz w:val="24"/>
          <w:szCs w:val="24"/>
          <w:shd w:val="clear" w:color="auto" w:fill="FFFFFF"/>
        </w:rPr>
        <w:t xml:space="preserve">4 </w:t>
      </w:r>
      <w:r w:rsidR="0053545F">
        <w:rPr>
          <w:rFonts w:ascii="Times New Roman" w:hAnsi="Times New Roman"/>
          <w:color w:val="202020"/>
          <w:sz w:val="24"/>
          <w:szCs w:val="24"/>
          <w:shd w:val="clear" w:color="auto" w:fill="FFFFFF"/>
        </w:rPr>
        <w:t xml:space="preserve">ja 5 </w:t>
      </w:r>
      <w:r w:rsidR="00DB0845" w:rsidRPr="00957251">
        <w:rPr>
          <w:rFonts w:ascii="Times New Roman" w:hAnsi="Times New Roman"/>
          <w:color w:val="202020"/>
          <w:sz w:val="24"/>
          <w:szCs w:val="24"/>
          <w:shd w:val="clear" w:color="auto" w:fill="FFFFFF"/>
        </w:rPr>
        <w:t xml:space="preserve">muudetakse </w:t>
      </w:r>
      <w:r w:rsidR="0053545F">
        <w:rPr>
          <w:rFonts w:ascii="Times New Roman" w:hAnsi="Times New Roman"/>
          <w:color w:val="202020"/>
          <w:sz w:val="24"/>
          <w:szCs w:val="24"/>
          <w:shd w:val="clear" w:color="auto" w:fill="FFFFFF"/>
        </w:rPr>
        <w:t>ning</w:t>
      </w:r>
      <w:r w:rsidR="0053545F" w:rsidRPr="00957251">
        <w:rPr>
          <w:rFonts w:ascii="Times New Roman" w:hAnsi="Times New Roman"/>
          <w:color w:val="202020"/>
          <w:sz w:val="24"/>
          <w:szCs w:val="24"/>
          <w:shd w:val="clear" w:color="auto" w:fill="FFFFFF"/>
        </w:rPr>
        <w:t xml:space="preserve"> </w:t>
      </w:r>
      <w:r w:rsidR="00DB0845" w:rsidRPr="00957251">
        <w:rPr>
          <w:rFonts w:ascii="Times New Roman" w:hAnsi="Times New Roman"/>
          <w:color w:val="202020"/>
          <w:sz w:val="24"/>
          <w:szCs w:val="24"/>
          <w:shd w:val="clear" w:color="auto" w:fill="FFFFFF"/>
        </w:rPr>
        <w:t>sõnastatakse järgmiselt:</w:t>
      </w:r>
    </w:p>
    <w:p w14:paraId="5BED7616" w14:textId="4F5FFE87" w:rsidR="00F37B53" w:rsidRPr="00957251" w:rsidRDefault="00A6386E" w:rsidP="00824A22">
      <w:pPr>
        <w:spacing w:after="0" w:line="240" w:lineRule="auto"/>
        <w:jc w:val="both"/>
        <w:rPr>
          <w:rFonts w:ascii="Times New Roman" w:hAnsi="Times New Roman"/>
          <w:color w:val="202020"/>
          <w:sz w:val="24"/>
          <w:szCs w:val="24"/>
          <w:shd w:val="clear" w:color="auto" w:fill="FFFFFF"/>
        </w:rPr>
      </w:pPr>
      <w:bookmarkStart w:id="24" w:name="para28lg4"/>
      <w:bookmarkEnd w:id="24"/>
      <w:r w:rsidRPr="00957251">
        <w:rPr>
          <w:rFonts w:ascii="Times New Roman" w:hAnsi="Times New Roman"/>
          <w:color w:val="202020"/>
          <w:sz w:val="24"/>
          <w:szCs w:val="24"/>
          <w:shd w:val="clear" w:color="auto" w:fill="FFFFFF"/>
        </w:rPr>
        <w:t>„</w:t>
      </w:r>
      <w:r w:rsidR="00DB0845" w:rsidRPr="00957251">
        <w:rPr>
          <w:rFonts w:ascii="Times New Roman" w:hAnsi="Times New Roman"/>
          <w:color w:val="202020"/>
          <w:sz w:val="24"/>
          <w:szCs w:val="24"/>
          <w:shd w:val="clear" w:color="auto" w:fill="FFFFFF"/>
        </w:rPr>
        <w:t xml:space="preserve">(4) Eelarve täitmisel on lubatud kajastada raamatupidamise arvestuspõhimõtetest tulenevaid </w:t>
      </w:r>
      <w:r w:rsidR="00706DF7">
        <w:rPr>
          <w:rFonts w:ascii="Times New Roman" w:hAnsi="Times New Roman"/>
          <w:color w:val="202020"/>
          <w:sz w:val="24"/>
          <w:szCs w:val="24"/>
          <w:shd w:val="clear" w:color="auto" w:fill="FFFFFF"/>
        </w:rPr>
        <w:t>korrigeerimisi</w:t>
      </w:r>
      <w:r w:rsidR="00DB0845" w:rsidRPr="00957251">
        <w:rPr>
          <w:rFonts w:ascii="Times New Roman" w:hAnsi="Times New Roman"/>
          <w:color w:val="202020"/>
          <w:sz w:val="24"/>
          <w:szCs w:val="24"/>
          <w:shd w:val="clear" w:color="auto" w:fill="FFFFFF"/>
        </w:rPr>
        <w:t xml:space="preserve">, </w:t>
      </w:r>
      <w:r w:rsidR="00F37B53" w:rsidRPr="00957251">
        <w:rPr>
          <w:rFonts w:ascii="Times New Roman" w:hAnsi="Times New Roman"/>
          <w:color w:val="202020"/>
          <w:sz w:val="24"/>
          <w:szCs w:val="24"/>
          <w:shd w:val="clear" w:color="auto" w:fill="FFFFFF"/>
        </w:rPr>
        <w:t xml:space="preserve">kui </w:t>
      </w:r>
      <w:r w:rsidR="00EF4988" w:rsidRPr="00957251">
        <w:rPr>
          <w:rFonts w:ascii="Times New Roman" w:hAnsi="Times New Roman"/>
          <w:color w:val="202020"/>
          <w:sz w:val="24"/>
          <w:szCs w:val="24"/>
          <w:shd w:val="clear" w:color="auto" w:fill="FFFFFF"/>
        </w:rPr>
        <w:t xml:space="preserve">neil on oluline mõju eelarve täitmisele ja </w:t>
      </w:r>
      <w:r w:rsidR="00F37B53" w:rsidRPr="00957251">
        <w:rPr>
          <w:rFonts w:ascii="Times New Roman" w:hAnsi="Times New Roman"/>
          <w:color w:val="202020"/>
          <w:sz w:val="24"/>
          <w:szCs w:val="24"/>
          <w:shd w:val="clear" w:color="auto" w:fill="FFFFFF"/>
        </w:rPr>
        <w:t>neid ei olnud eelarves kavandatud.</w:t>
      </w:r>
    </w:p>
    <w:p w14:paraId="3FD80C73" w14:textId="77777777" w:rsidR="00DB0845" w:rsidRPr="00957251" w:rsidRDefault="00DB0845" w:rsidP="00824A22">
      <w:pPr>
        <w:spacing w:after="0" w:line="240" w:lineRule="auto"/>
        <w:jc w:val="both"/>
        <w:rPr>
          <w:rFonts w:ascii="Times New Roman" w:hAnsi="Times New Roman"/>
          <w:spacing w:val="-5"/>
          <w:sz w:val="24"/>
          <w:szCs w:val="24"/>
        </w:rPr>
      </w:pPr>
    </w:p>
    <w:p w14:paraId="5E627C2E" w14:textId="77777777" w:rsidR="00D91885" w:rsidRPr="00957251" w:rsidRDefault="0063690C" w:rsidP="00824A22">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 xml:space="preserve">(5) </w:t>
      </w:r>
      <w:r w:rsidR="00376B58" w:rsidRPr="00957251">
        <w:rPr>
          <w:rFonts w:ascii="Times New Roman" w:hAnsi="Times New Roman"/>
          <w:color w:val="202020"/>
          <w:sz w:val="24"/>
          <w:szCs w:val="24"/>
          <w:shd w:val="clear" w:color="auto" w:fill="FFFFFF"/>
        </w:rPr>
        <w:t>E</w:t>
      </w:r>
      <w:r w:rsidR="00E62737" w:rsidRPr="00957251">
        <w:rPr>
          <w:rFonts w:ascii="Times New Roman" w:hAnsi="Times New Roman"/>
          <w:color w:val="202020"/>
          <w:sz w:val="24"/>
          <w:szCs w:val="24"/>
          <w:shd w:val="clear" w:color="auto" w:fill="FFFFFF"/>
        </w:rPr>
        <w:t xml:space="preserve">elarveosa sees või eelarveosade vahel </w:t>
      </w:r>
      <w:r w:rsidR="00376B58" w:rsidRPr="00957251">
        <w:rPr>
          <w:rFonts w:ascii="Times New Roman" w:hAnsi="Times New Roman"/>
          <w:color w:val="202020"/>
          <w:sz w:val="24"/>
          <w:szCs w:val="24"/>
          <w:shd w:val="clear" w:color="auto" w:fill="FFFFFF"/>
        </w:rPr>
        <w:t xml:space="preserve">võib </w:t>
      </w:r>
      <w:r w:rsidR="00E62737" w:rsidRPr="00957251">
        <w:rPr>
          <w:rFonts w:ascii="Times New Roman" w:hAnsi="Times New Roman"/>
          <w:color w:val="202020"/>
          <w:sz w:val="24"/>
          <w:szCs w:val="24"/>
          <w:shd w:val="clear" w:color="auto" w:fill="FFFFFF"/>
        </w:rPr>
        <w:t>eelarve täitmine erineda samas mahus kavandatud eelarvest</w:t>
      </w:r>
      <w:r w:rsidR="0053545F">
        <w:rPr>
          <w:rFonts w:ascii="Times New Roman" w:hAnsi="Times New Roman"/>
          <w:color w:val="202020"/>
          <w:sz w:val="24"/>
          <w:szCs w:val="24"/>
          <w:shd w:val="clear" w:color="auto" w:fill="FFFFFF"/>
        </w:rPr>
        <w:t>,</w:t>
      </w:r>
      <w:r w:rsidR="00E62737" w:rsidRPr="00957251">
        <w:rPr>
          <w:rFonts w:ascii="Times New Roman" w:hAnsi="Times New Roman"/>
          <w:color w:val="202020"/>
          <w:sz w:val="24"/>
          <w:szCs w:val="24"/>
          <w:shd w:val="clear" w:color="auto" w:fill="FFFFFF"/>
        </w:rPr>
        <w:t xml:space="preserve"> kui eelarve täitmisel selgub, et tehing klassifitseeritakse teisiti, kui </w:t>
      </w:r>
      <w:r w:rsidR="003B0339" w:rsidRPr="00957251">
        <w:rPr>
          <w:rFonts w:ascii="Times New Roman" w:hAnsi="Times New Roman"/>
          <w:color w:val="202020"/>
          <w:sz w:val="24"/>
          <w:szCs w:val="24"/>
          <w:shd w:val="clear" w:color="auto" w:fill="FFFFFF"/>
        </w:rPr>
        <w:t xml:space="preserve">oli </w:t>
      </w:r>
      <w:r w:rsidR="00E62737" w:rsidRPr="00957251">
        <w:rPr>
          <w:rFonts w:ascii="Times New Roman" w:hAnsi="Times New Roman"/>
          <w:color w:val="202020"/>
          <w:sz w:val="24"/>
          <w:szCs w:val="24"/>
          <w:shd w:val="clear" w:color="auto" w:fill="FFFFFF"/>
        </w:rPr>
        <w:t>eelarves ette nähtud.“;</w:t>
      </w:r>
    </w:p>
    <w:p w14:paraId="0342D9D7" w14:textId="77777777" w:rsidR="0081612C" w:rsidRPr="00957251" w:rsidRDefault="0081612C" w:rsidP="00824A22">
      <w:pPr>
        <w:spacing w:after="0" w:line="240" w:lineRule="auto"/>
        <w:jc w:val="both"/>
        <w:rPr>
          <w:rFonts w:ascii="Times New Roman" w:hAnsi="Times New Roman"/>
          <w:color w:val="202020"/>
          <w:sz w:val="24"/>
          <w:szCs w:val="24"/>
          <w:shd w:val="clear" w:color="auto" w:fill="FFFFFF"/>
        </w:rPr>
      </w:pPr>
    </w:p>
    <w:p w14:paraId="36ABBA83" w14:textId="13FAF16D" w:rsidR="00376B58" w:rsidRPr="00957251" w:rsidRDefault="00461523" w:rsidP="00376B58">
      <w:pPr>
        <w:spacing w:after="0" w:line="240" w:lineRule="auto"/>
        <w:jc w:val="both"/>
        <w:rPr>
          <w:rFonts w:ascii="Times New Roman" w:hAnsi="Times New Roman"/>
          <w:b/>
          <w:color w:val="202020"/>
          <w:sz w:val="24"/>
          <w:szCs w:val="24"/>
          <w:shd w:val="clear" w:color="auto" w:fill="FFFFFF"/>
        </w:rPr>
      </w:pPr>
      <w:r>
        <w:rPr>
          <w:rFonts w:ascii="Times New Roman" w:hAnsi="Times New Roman"/>
          <w:b/>
          <w:color w:val="202020"/>
          <w:sz w:val="24"/>
          <w:szCs w:val="24"/>
          <w:shd w:val="clear" w:color="auto" w:fill="FFFFFF"/>
        </w:rPr>
        <w:t>3</w:t>
      </w:r>
      <w:r w:rsidR="003E07E6">
        <w:rPr>
          <w:rFonts w:ascii="Times New Roman" w:hAnsi="Times New Roman"/>
          <w:b/>
          <w:color w:val="202020"/>
          <w:sz w:val="24"/>
          <w:szCs w:val="24"/>
          <w:shd w:val="clear" w:color="auto" w:fill="FFFFFF"/>
        </w:rPr>
        <w:t>7</w:t>
      </w:r>
      <w:r w:rsidR="00376B58" w:rsidRPr="00957251">
        <w:rPr>
          <w:rFonts w:ascii="Times New Roman" w:hAnsi="Times New Roman"/>
          <w:b/>
          <w:color w:val="202020"/>
          <w:sz w:val="24"/>
          <w:szCs w:val="24"/>
          <w:shd w:val="clear" w:color="auto" w:fill="FFFFFF"/>
        </w:rPr>
        <w:t xml:space="preserve">) </w:t>
      </w:r>
      <w:r w:rsidR="00376B58" w:rsidRPr="00957251">
        <w:rPr>
          <w:rFonts w:ascii="Times New Roman" w:hAnsi="Times New Roman"/>
          <w:color w:val="202020"/>
          <w:sz w:val="24"/>
          <w:szCs w:val="24"/>
          <w:shd w:val="clear" w:color="auto" w:fill="FFFFFF"/>
        </w:rPr>
        <w:t xml:space="preserve">paragrahvi </w:t>
      </w:r>
      <w:bookmarkStart w:id="25" w:name="_Hlk171009290"/>
      <w:r w:rsidR="00376B58" w:rsidRPr="00957251">
        <w:rPr>
          <w:rFonts w:ascii="Times New Roman" w:hAnsi="Times New Roman"/>
          <w:color w:val="202020"/>
          <w:sz w:val="24"/>
          <w:szCs w:val="24"/>
          <w:shd w:val="clear" w:color="auto" w:fill="FFFFFF"/>
        </w:rPr>
        <w:t xml:space="preserve">29 lõiget 3 täiendatakse punktiga 6 </w:t>
      </w:r>
      <w:bookmarkEnd w:id="25"/>
      <w:r w:rsidR="00376B58" w:rsidRPr="00957251">
        <w:rPr>
          <w:rFonts w:ascii="Times New Roman" w:hAnsi="Times New Roman"/>
          <w:color w:val="202020"/>
          <w:sz w:val="24"/>
          <w:szCs w:val="24"/>
          <w:shd w:val="clear" w:color="auto" w:fill="FFFFFF"/>
        </w:rPr>
        <w:t>järgmises sõnastuses:</w:t>
      </w:r>
    </w:p>
    <w:p w14:paraId="751F1047" w14:textId="77777777" w:rsidR="00376B58" w:rsidRPr="00957251" w:rsidRDefault="00376B58" w:rsidP="00376B58">
      <w:pPr>
        <w:spacing w:after="0" w:line="240" w:lineRule="auto"/>
        <w:jc w:val="both"/>
        <w:rPr>
          <w:rFonts w:ascii="Times New Roman" w:hAnsi="Times New Roman"/>
          <w:bCs/>
          <w:color w:val="202020"/>
          <w:sz w:val="24"/>
          <w:szCs w:val="24"/>
          <w:shd w:val="clear" w:color="auto" w:fill="FFFFFF"/>
        </w:rPr>
      </w:pPr>
      <w:r w:rsidRPr="00957251">
        <w:rPr>
          <w:rFonts w:ascii="Times New Roman" w:hAnsi="Times New Roman"/>
          <w:bCs/>
          <w:color w:val="202020"/>
          <w:sz w:val="24"/>
          <w:szCs w:val="24"/>
          <w:shd w:val="clear" w:color="auto" w:fill="FFFFFF"/>
        </w:rPr>
        <w:t>„6) ülevaade sisekontrollisüsteemide rakendamise</w:t>
      </w:r>
      <w:r w:rsidR="00015BE5">
        <w:rPr>
          <w:rFonts w:ascii="Times New Roman" w:hAnsi="Times New Roman"/>
          <w:bCs/>
          <w:color w:val="202020"/>
          <w:sz w:val="24"/>
          <w:szCs w:val="24"/>
          <w:shd w:val="clear" w:color="auto" w:fill="FFFFFF"/>
        </w:rPr>
        <w:t xml:space="preserve"> kohta</w:t>
      </w:r>
      <w:r w:rsidRPr="00957251">
        <w:rPr>
          <w:rFonts w:ascii="Times New Roman" w:hAnsi="Times New Roman"/>
          <w:bCs/>
          <w:color w:val="202020"/>
          <w:sz w:val="24"/>
          <w:szCs w:val="24"/>
          <w:shd w:val="clear" w:color="auto" w:fill="FFFFFF"/>
        </w:rPr>
        <w:t>.“;</w:t>
      </w:r>
    </w:p>
    <w:p w14:paraId="43C058B9" w14:textId="77777777" w:rsidR="00376B58" w:rsidRPr="00957251" w:rsidRDefault="00376B58" w:rsidP="00824A22">
      <w:pPr>
        <w:spacing w:after="0" w:line="240" w:lineRule="auto"/>
        <w:jc w:val="both"/>
        <w:rPr>
          <w:rFonts w:ascii="Times New Roman" w:hAnsi="Times New Roman"/>
          <w:b/>
          <w:bCs/>
          <w:color w:val="202020"/>
          <w:sz w:val="24"/>
          <w:szCs w:val="24"/>
          <w:shd w:val="clear" w:color="auto" w:fill="FFFFFF"/>
        </w:rPr>
      </w:pPr>
    </w:p>
    <w:p w14:paraId="45187E75" w14:textId="55F771B0" w:rsidR="000114E0" w:rsidRPr="00957251" w:rsidRDefault="00461523" w:rsidP="00824A22">
      <w:pPr>
        <w:spacing w:after="0" w:line="240" w:lineRule="auto"/>
        <w:jc w:val="both"/>
        <w:rPr>
          <w:rFonts w:ascii="Times New Roman" w:hAnsi="Times New Roman"/>
          <w:color w:val="202020"/>
          <w:sz w:val="24"/>
          <w:szCs w:val="24"/>
          <w:shd w:val="clear" w:color="auto" w:fill="FFFFFF"/>
        </w:rPr>
      </w:pPr>
      <w:r>
        <w:rPr>
          <w:rFonts w:ascii="Times New Roman" w:hAnsi="Times New Roman"/>
          <w:b/>
          <w:bCs/>
          <w:color w:val="202020"/>
          <w:sz w:val="24"/>
          <w:szCs w:val="24"/>
          <w:shd w:val="clear" w:color="auto" w:fill="FFFFFF"/>
        </w:rPr>
        <w:t>3</w:t>
      </w:r>
      <w:r w:rsidR="003E07E6">
        <w:rPr>
          <w:rFonts w:ascii="Times New Roman" w:hAnsi="Times New Roman"/>
          <w:b/>
          <w:bCs/>
          <w:color w:val="202020"/>
          <w:sz w:val="24"/>
          <w:szCs w:val="24"/>
          <w:shd w:val="clear" w:color="auto" w:fill="FFFFFF"/>
        </w:rPr>
        <w:t>8</w:t>
      </w:r>
      <w:r w:rsidR="000114E0" w:rsidRPr="00957251">
        <w:rPr>
          <w:rFonts w:ascii="Times New Roman" w:hAnsi="Times New Roman"/>
          <w:b/>
          <w:bCs/>
          <w:color w:val="202020"/>
          <w:sz w:val="24"/>
          <w:szCs w:val="24"/>
          <w:shd w:val="clear" w:color="auto" w:fill="FFFFFF"/>
        </w:rPr>
        <w:t>)</w:t>
      </w:r>
      <w:r w:rsidR="000114E0" w:rsidRPr="00957251">
        <w:rPr>
          <w:rFonts w:ascii="Times New Roman" w:hAnsi="Times New Roman"/>
          <w:color w:val="202020"/>
          <w:sz w:val="24"/>
          <w:szCs w:val="24"/>
          <w:shd w:val="clear" w:color="auto" w:fill="FFFFFF"/>
        </w:rPr>
        <w:t xml:space="preserve"> paragrahvi 29 </w:t>
      </w:r>
      <w:bookmarkStart w:id="26" w:name="_Hlk171010517"/>
      <w:r w:rsidR="000114E0" w:rsidRPr="00957251">
        <w:rPr>
          <w:rFonts w:ascii="Times New Roman" w:hAnsi="Times New Roman"/>
          <w:color w:val="202020"/>
          <w:sz w:val="24"/>
          <w:szCs w:val="24"/>
          <w:shd w:val="clear" w:color="auto" w:fill="FFFFFF"/>
        </w:rPr>
        <w:t>täiendatakse lõikega 4</w:t>
      </w:r>
      <w:r w:rsidR="000114E0" w:rsidRPr="00957251">
        <w:rPr>
          <w:rFonts w:ascii="Times New Roman" w:hAnsi="Times New Roman"/>
          <w:color w:val="202020"/>
          <w:sz w:val="24"/>
          <w:szCs w:val="24"/>
          <w:shd w:val="clear" w:color="auto" w:fill="FFFFFF"/>
          <w:vertAlign w:val="superscript"/>
        </w:rPr>
        <w:t>1</w:t>
      </w:r>
      <w:r w:rsidR="000114E0" w:rsidRPr="00957251">
        <w:rPr>
          <w:rFonts w:ascii="Times New Roman" w:hAnsi="Times New Roman"/>
          <w:color w:val="202020"/>
          <w:sz w:val="24"/>
          <w:szCs w:val="24"/>
          <w:shd w:val="clear" w:color="auto" w:fill="FFFFFF"/>
        </w:rPr>
        <w:t xml:space="preserve"> </w:t>
      </w:r>
      <w:bookmarkEnd w:id="26"/>
      <w:r w:rsidR="000114E0" w:rsidRPr="00957251">
        <w:rPr>
          <w:rFonts w:ascii="Times New Roman" w:hAnsi="Times New Roman"/>
          <w:color w:val="202020"/>
          <w:sz w:val="24"/>
          <w:szCs w:val="24"/>
          <w:shd w:val="clear" w:color="auto" w:fill="FFFFFF"/>
        </w:rPr>
        <w:t>järgmises sõnastuses</w:t>
      </w:r>
      <w:r w:rsidR="00BC4A51" w:rsidRPr="00957251">
        <w:rPr>
          <w:rFonts w:ascii="Times New Roman" w:hAnsi="Times New Roman"/>
          <w:color w:val="202020"/>
          <w:sz w:val="24"/>
          <w:szCs w:val="24"/>
          <w:shd w:val="clear" w:color="auto" w:fill="FFFFFF"/>
        </w:rPr>
        <w:t>:</w:t>
      </w:r>
    </w:p>
    <w:p w14:paraId="57B832C2" w14:textId="77777777" w:rsidR="000114E0" w:rsidRPr="00957251" w:rsidRDefault="00307711" w:rsidP="00824A22">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w:t>
      </w:r>
      <w:r w:rsidR="000114E0" w:rsidRPr="00957251">
        <w:rPr>
          <w:rFonts w:ascii="Times New Roman" w:hAnsi="Times New Roman"/>
          <w:color w:val="202020"/>
          <w:sz w:val="24"/>
          <w:szCs w:val="24"/>
          <w:shd w:val="clear" w:color="auto" w:fill="FFFFFF"/>
        </w:rPr>
        <w:t>(4</w:t>
      </w:r>
      <w:r w:rsidR="000114E0" w:rsidRPr="00957251">
        <w:rPr>
          <w:rFonts w:ascii="Times New Roman" w:hAnsi="Times New Roman"/>
          <w:color w:val="202020"/>
          <w:sz w:val="24"/>
          <w:szCs w:val="24"/>
          <w:shd w:val="clear" w:color="auto" w:fill="FFFFFF"/>
          <w:vertAlign w:val="superscript"/>
        </w:rPr>
        <w:t>1</w:t>
      </w:r>
      <w:r w:rsidR="000114E0" w:rsidRPr="00957251">
        <w:rPr>
          <w:rFonts w:ascii="Times New Roman" w:hAnsi="Times New Roman"/>
          <w:color w:val="202020"/>
          <w:sz w:val="24"/>
          <w:szCs w:val="24"/>
          <w:shd w:val="clear" w:color="auto" w:fill="FFFFFF"/>
        </w:rPr>
        <w:t xml:space="preserve">) </w:t>
      </w:r>
      <w:bookmarkStart w:id="27" w:name="_Hlk171010657"/>
      <w:r w:rsidR="000114E0" w:rsidRPr="00957251">
        <w:rPr>
          <w:rFonts w:ascii="Times New Roman" w:hAnsi="Times New Roman"/>
          <w:color w:val="202020"/>
          <w:sz w:val="24"/>
          <w:szCs w:val="24"/>
          <w:shd w:val="clear" w:color="auto" w:fill="FFFFFF"/>
        </w:rPr>
        <w:t>Eelarve täitmise aruanne koostatakse kohaliku omavalitsuse üksuse koh</w:t>
      </w:r>
      <w:r w:rsidR="00DC43BA" w:rsidRPr="00957251">
        <w:rPr>
          <w:rFonts w:ascii="Times New Roman" w:hAnsi="Times New Roman"/>
          <w:color w:val="202020"/>
          <w:sz w:val="24"/>
          <w:szCs w:val="24"/>
          <w:shd w:val="clear" w:color="auto" w:fill="FFFFFF"/>
        </w:rPr>
        <w:t>t</w:t>
      </w:r>
      <w:r w:rsidR="000114E0" w:rsidRPr="00957251">
        <w:rPr>
          <w:rFonts w:ascii="Times New Roman" w:hAnsi="Times New Roman"/>
          <w:color w:val="202020"/>
          <w:sz w:val="24"/>
          <w:szCs w:val="24"/>
          <w:shd w:val="clear" w:color="auto" w:fill="FFFFFF"/>
        </w:rPr>
        <w:t>a</w:t>
      </w:r>
      <w:bookmarkEnd w:id="27"/>
      <w:r w:rsidR="000114E0" w:rsidRPr="00957251">
        <w:rPr>
          <w:rFonts w:ascii="Times New Roman" w:hAnsi="Times New Roman"/>
          <w:color w:val="202020"/>
          <w:sz w:val="24"/>
          <w:szCs w:val="24"/>
          <w:shd w:val="clear" w:color="auto" w:fill="FFFFFF"/>
        </w:rPr>
        <w:t>.“</w:t>
      </w:r>
      <w:r w:rsidR="00156C82">
        <w:rPr>
          <w:rFonts w:ascii="Times New Roman" w:hAnsi="Times New Roman"/>
          <w:color w:val="202020"/>
          <w:sz w:val="24"/>
          <w:szCs w:val="24"/>
          <w:shd w:val="clear" w:color="auto" w:fill="FFFFFF"/>
        </w:rPr>
        <w:t>;</w:t>
      </w:r>
    </w:p>
    <w:p w14:paraId="508017AA" w14:textId="77777777" w:rsidR="000114E0" w:rsidRPr="00957251" w:rsidRDefault="000114E0" w:rsidP="00824A22">
      <w:pPr>
        <w:spacing w:after="0" w:line="240" w:lineRule="auto"/>
        <w:jc w:val="both"/>
        <w:rPr>
          <w:rFonts w:ascii="Times New Roman" w:hAnsi="Times New Roman"/>
          <w:color w:val="202020"/>
          <w:sz w:val="24"/>
          <w:szCs w:val="24"/>
          <w:shd w:val="clear" w:color="auto" w:fill="FFFFFF"/>
        </w:rPr>
      </w:pPr>
    </w:p>
    <w:p w14:paraId="5D18B0C5" w14:textId="6326F6E0" w:rsidR="00340D71" w:rsidRPr="00957251" w:rsidRDefault="00461523" w:rsidP="00824A22">
      <w:pPr>
        <w:spacing w:after="0" w:line="240" w:lineRule="auto"/>
        <w:jc w:val="both"/>
        <w:rPr>
          <w:rFonts w:ascii="Times New Roman" w:hAnsi="Times New Roman"/>
          <w:sz w:val="24"/>
          <w:szCs w:val="24"/>
        </w:rPr>
      </w:pPr>
      <w:bookmarkStart w:id="28" w:name="_Hlk171010809"/>
      <w:r>
        <w:rPr>
          <w:rFonts w:ascii="Times New Roman" w:hAnsi="Times New Roman"/>
          <w:b/>
          <w:bCs/>
          <w:color w:val="202020"/>
          <w:sz w:val="24"/>
          <w:szCs w:val="24"/>
          <w:shd w:val="clear" w:color="auto" w:fill="FFFFFF"/>
        </w:rPr>
        <w:t>3</w:t>
      </w:r>
      <w:r w:rsidR="003E07E6">
        <w:rPr>
          <w:rFonts w:ascii="Times New Roman" w:hAnsi="Times New Roman"/>
          <w:b/>
          <w:bCs/>
          <w:color w:val="202020"/>
          <w:sz w:val="24"/>
          <w:szCs w:val="24"/>
          <w:shd w:val="clear" w:color="auto" w:fill="FFFFFF"/>
        </w:rPr>
        <w:t>9</w:t>
      </w:r>
      <w:r w:rsidR="00016849" w:rsidRPr="00957251">
        <w:rPr>
          <w:rFonts w:ascii="Times New Roman" w:hAnsi="Times New Roman"/>
          <w:b/>
          <w:bCs/>
          <w:color w:val="202020"/>
          <w:sz w:val="24"/>
          <w:szCs w:val="24"/>
          <w:shd w:val="clear" w:color="auto" w:fill="FFFFFF"/>
        </w:rPr>
        <w:t xml:space="preserve">) </w:t>
      </w:r>
      <w:r w:rsidR="004774C4" w:rsidRPr="00957251">
        <w:rPr>
          <w:rFonts w:ascii="Times New Roman" w:hAnsi="Times New Roman"/>
          <w:color w:val="202020"/>
          <w:sz w:val="24"/>
          <w:szCs w:val="24"/>
          <w:shd w:val="clear" w:color="auto" w:fill="FFFFFF"/>
        </w:rPr>
        <w:t>paragrahvi 29 lõike 8 punkt</w:t>
      </w:r>
      <w:r w:rsidR="00156C82">
        <w:rPr>
          <w:rFonts w:ascii="Times New Roman" w:hAnsi="Times New Roman"/>
          <w:color w:val="202020"/>
          <w:sz w:val="24"/>
          <w:szCs w:val="24"/>
          <w:shd w:val="clear" w:color="auto" w:fill="FFFFFF"/>
        </w:rPr>
        <w:t xml:space="preserve"> </w:t>
      </w:r>
      <w:r w:rsidR="00F76F78" w:rsidRPr="00957251">
        <w:rPr>
          <w:rFonts w:ascii="Times New Roman" w:hAnsi="Times New Roman"/>
          <w:color w:val="202020"/>
          <w:sz w:val="24"/>
          <w:szCs w:val="24"/>
          <w:shd w:val="clear" w:color="auto" w:fill="FFFFFF"/>
        </w:rPr>
        <w:t xml:space="preserve">3 </w:t>
      </w:r>
      <w:r w:rsidR="00BC4A51" w:rsidRPr="00957251">
        <w:rPr>
          <w:rFonts w:ascii="Times New Roman" w:hAnsi="Times New Roman"/>
          <w:sz w:val="24"/>
          <w:szCs w:val="24"/>
        </w:rPr>
        <w:t>muudetakse ja sõnastatakse järgmiselt:</w:t>
      </w:r>
    </w:p>
    <w:p w14:paraId="17425182" w14:textId="77777777" w:rsidR="00291389" w:rsidRPr="00957251" w:rsidRDefault="00EF4988" w:rsidP="00824A22">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w:t>
      </w:r>
      <w:r w:rsidR="00E7545A" w:rsidRPr="00957251">
        <w:rPr>
          <w:rFonts w:ascii="Times New Roman" w:hAnsi="Times New Roman"/>
          <w:color w:val="202020"/>
          <w:sz w:val="24"/>
          <w:szCs w:val="24"/>
          <w:shd w:val="clear" w:color="auto" w:fill="FFFFFF"/>
        </w:rPr>
        <w:t>3) eelarve täitmise aruandes ja raamatupidamise aastaaruande muudes põhiaruannetes esitatud arvnäitajate vaheline võrdlus</w:t>
      </w:r>
      <w:r w:rsidR="00675AB4" w:rsidRPr="00957251">
        <w:rPr>
          <w:rFonts w:ascii="Times New Roman" w:hAnsi="Times New Roman"/>
          <w:color w:val="202020"/>
          <w:sz w:val="24"/>
          <w:szCs w:val="24"/>
          <w:shd w:val="clear" w:color="auto" w:fill="FFFFFF"/>
        </w:rPr>
        <w:t xml:space="preserve"> koos selgituste ja põhjendustega</w:t>
      </w:r>
      <w:r w:rsidR="00E7545A" w:rsidRPr="00957251">
        <w:rPr>
          <w:rFonts w:ascii="Times New Roman" w:hAnsi="Times New Roman"/>
          <w:color w:val="202020"/>
          <w:sz w:val="24"/>
          <w:szCs w:val="24"/>
          <w:shd w:val="clear" w:color="auto" w:fill="FFFFFF"/>
        </w:rPr>
        <w:t xml:space="preserve">, kui </w:t>
      </w:r>
      <w:r w:rsidRPr="00957251">
        <w:rPr>
          <w:rFonts w:ascii="Times New Roman" w:hAnsi="Times New Roman"/>
          <w:color w:val="202020"/>
          <w:sz w:val="24"/>
          <w:szCs w:val="24"/>
          <w:shd w:val="clear" w:color="auto" w:fill="FFFFFF"/>
        </w:rPr>
        <w:t>neil on oluline mõju eelarve täitmisele.“;</w:t>
      </w:r>
    </w:p>
    <w:p w14:paraId="663D96D4" w14:textId="77777777" w:rsidR="00A018C8" w:rsidRPr="00957251" w:rsidRDefault="00A018C8" w:rsidP="00824A22">
      <w:pPr>
        <w:spacing w:after="0" w:line="240" w:lineRule="auto"/>
        <w:jc w:val="both"/>
        <w:rPr>
          <w:rFonts w:ascii="Times New Roman" w:hAnsi="Times New Roman"/>
          <w:color w:val="202020"/>
          <w:sz w:val="24"/>
          <w:szCs w:val="24"/>
          <w:shd w:val="clear" w:color="auto" w:fill="FFFFFF"/>
        </w:rPr>
      </w:pPr>
    </w:p>
    <w:p w14:paraId="63D04277" w14:textId="2D76D53C" w:rsidR="00307711" w:rsidRPr="00957251" w:rsidRDefault="003E07E6" w:rsidP="00307711">
      <w:pPr>
        <w:spacing w:after="0" w:line="240" w:lineRule="auto"/>
        <w:jc w:val="both"/>
        <w:rPr>
          <w:rFonts w:ascii="Times New Roman" w:hAnsi="Times New Roman"/>
          <w:color w:val="202020"/>
          <w:sz w:val="24"/>
          <w:szCs w:val="24"/>
          <w:shd w:val="clear" w:color="auto" w:fill="FFFFFF"/>
        </w:rPr>
      </w:pPr>
      <w:r>
        <w:rPr>
          <w:rFonts w:ascii="Times New Roman" w:hAnsi="Times New Roman"/>
          <w:b/>
          <w:bCs/>
          <w:color w:val="202020"/>
          <w:sz w:val="24"/>
          <w:szCs w:val="24"/>
          <w:shd w:val="clear" w:color="auto" w:fill="FFFFFF"/>
        </w:rPr>
        <w:t>40</w:t>
      </w:r>
      <w:r w:rsidR="00307711" w:rsidRPr="00957251">
        <w:rPr>
          <w:rFonts w:ascii="Times New Roman" w:hAnsi="Times New Roman"/>
          <w:b/>
          <w:bCs/>
          <w:color w:val="202020"/>
          <w:sz w:val="24"/>
          <w:szCs w:val="24"/>
          <w:shd w:val="clear" w:color="auto" w:fill="FFFFFF"/>
        </w:rPr>
        <w:t>)</w:t>
      </w:r>
      <w:r w:rsidR="00307711" w:rsidRPr="00957251">
        <w:rPr>
          <w:rFonts w:ascii="Times New Roman" w:hAnsi="Times New Roman"/>
          <w:color w:val="202020"/>
          <w:sz w:val="24"/>
          <w:szCs w:val="24"/>
          <w:shd w:val="clear" w:color="auto" w:fill="FFFFFF"/>
        </w:rPr>
        <w:t xml:space="preserve"> paragrahvi 29 täiendatakse lõikega 1</w:t>
      </w:r>
      <w:r w:rsidR="008A66A5">
        <w:rPr>
          <w:rFonts w:ascii="Times New Roman" w:hAnsi="Times New Roman"/>
          <w:color w:val="202020"/>
          <w:sz w:val="24"/>
          <w:szCs w:val="24"/>
          <w:shd w:val="clear" w:color="auto" w:fill="FFFFFF"/>
        </w:rPr>
        <w:t>1</w:t>
      </w:r>
      <w:r w:rsidR="00307711" w:rsidRPr="00957251">
        <w:rPr>
          <w:rFonts w:ascii="Times New Roman" w:hAnsi="Times New Roman"/>
          <w:color w:val="202020"/>
          <w:sz w:val="24"/>
          <w:szCs w:val="24"/>
          <w:shd w:val="clear" w:color="auto" w:fill="FFFFFF"/>
          <w:vertAlign w:val="superscript"/>
        </w:rPr>
        <w:t>1</w:t>
      </w:r>
      <w:r w:rsidR="00307711" w:rsidRPr="00957251">
        <w:rPr>
          <w:rFonts w:ascii="Times New Roman" w:hAnsi="Times New Roman"/>
          <w:color w:val="202020"/>
          <w:sz w:val="24"/>
          <w:szCs w:val="24"/>
          <w:shd w:val="clear" w:color="auto" w:fill="FFFFFF"/>
        </w:rPr>
        <w:t xml:space="preserve"> järgmises sõnastuses:</w:t>
      </w:r>
    </w:p>
    <w:p w14:paraId="4792CE4F" w14:textId="77777777" w:rsidR="00CE7860" w:rsidRPr="00957251" w:rsidRDefault="00307711" w:rsidP="00307711">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„(1</w:t>
      </w:r>
      <w:r w:rsidR="008A66A5">
        <w:rPr>
          <w:rFonts w:ascii="Times New Roman" w:hAnsi="Times New Roman"/>
          <w:color w:val="202020"/>
          <w:sz w:val="24"/>
          <w:szCs w:val="24"/>
          <w:shd w:val="clear" w:color="auto" w:fill="FFFFFF"/>
        </w:rPr>
        <w:t>1</w:t>
      </w:r>
      <w:r w:rsidR="00A2692F" w:rsidRPr="00957251">
        <w:rPr>
          <w:rFonts w:ascii="Times New Roman" w:hAnsi="Times New Roman"/>
          <w:color w:val="202020"/>
          <w:sz w:val="24"/>
          <w:szCs w:val="24"/>
          <w:shd w:val="clear" w:color="auto" w:fill="FFFFFF"/>
          <w:vertAlign w:val="superscript"/>
        </w:rPr>
        <w:t>1</w:t>
      </w:r>
      <w:r w:rsidRPr="00957251">
        <w:rPr>
          <w:rFonts w:ascii="Times New Roman" w:hAnsi="Times New Roman"/>
          <w:color w:val="202020"/>
          <w:sz w:val="24"/>
          <w:szCs w:val="24"/>
          <w:shd w:val="clear" w:color="auto" w:fill="FFFFFF"/>
        </w:rPr>
        <w:t xml:space="preserve">) </w:t>
      </w:r>
      <w:bookmarkStart w:id="29" w:name="_Hlk171011802"/>
      <w:r w:rsidRPr="00957251">
        <w:rPr>
          <w:rFonts w:ascii="Times New Roman" w:hAnsi="Times New Roman"/>
          <w:color w:val="202020"/>
          <w:sz w:val="24"/>
          <w:szCs w:val="24"/>
          <w:shd w:val="clear" w:color="auto" w:fill="FFFFFF"/>
        </w:rPr>
        <w:t xml:space="preserve">Kui revisjonikomisjon ei ole </w:t>
      </w:r>
      <w:r w:rsidR="004C2DB5">
        <w:rPr>
          <w:rFonts w:ascii="Times New Roman" w:hAnsi="Times New Roman"/>
          <w:color w:val="202020"/>
          <w:sz w:val="24"/>
          <w:szCs w:val="24"/>
          <w:shd w:val="clear" w:color="auto" w:fill="FFFFFF"/>
        </w:rPr>
        <w:t xml:space="preserve">käesoleva paragrahvi </w:t>
      </w:r>
      <w:r w:rsidR="004C2DB5" w:rsidRPr="00957251">
        <w:rPr>
          <w:rFonts w:ascii="Times New Roman" w:hAnsi="Times New Roman"/>
          <w:color w:val="202020"/>
          <w:sz w:val="24"/>
          <w:szCs w:val="24"/>
          <w:shd w:val="clear" w:color="auto" w:fill="FFFFFF"/>
        </w:rPr>
        <w:t xml:space="preserve">lõikes 10 nimetatud kirjalikku aruannet </w:t>
      </w:r>
      <w:r w:rsidRPr="00957251">
        <w:rPr>
          <w:rFonts w:ascii="Times New Roman" w:hAnsi="Times New Roman"/>
          <w:color w:val="202020"/>
          <w:sz w:val="24"/>
          <w:szCs w:val="24"/>
          <w:shd w:val="clear" w:color="auto" w:fill="FFFFFF"/>
        </w:rPr>
        <w:t>10. juuniks esitanud</w:t>
      </w:r>
      <w:r w:rsidR="00CE7860" w:rsidRPr="00957251">
        <w:rPr>
          <w:rFonts w:ascii="Times New Roman" w:hAnsi="Times New Roman"/>
          <w:color w:val="202020"/>
          <w:sz w:val="24"/>
          <w:szCs w:val="24"/>
          <w:shd w:val="clear" w:color="auto" w:fill="FFFFFF"/>
        </w:rPr>
        <w:t>, kinnitab volikogu majandusaasta aruande revisjonikomisjoni aruandeta</w:t>
      </w:r>
      <w:bookmarkEnd w:id="29"/>
      <w:r w:rsidR="00CE7860" w:rsidRPr="00957251">
        <w:rPr>
          <w:rFonts w:ascii="Times New Roman" w:hAnsi="Times New Roman"/>
          <w:color w:val="202020"/>
          <w:sz w:val="24"/>
          <w:szCs w:val="24"/>
          <w:shd w:val="clear" w:color="auto" w:fill="FFFFFF"/>
        </w:rPr>
        <w:t>.“</w:t>
      </w:r>
      <w:r w:rsidR="006009E8">
        <w:rPr>
          <w:rFonts w:ascii="Times New Roman" w:hAnsi="Times New Roman"/>
          <w:color w:val="202020"/>
          <w:sz w:val="24"/>
          <w:szCs w:val="24"/>
          <w:shd w:val="clear" w:color="auto" w:fill="FFFFFF"/>
        </w:rPr>
        <w:t>;</w:t>
      </w:r>
    </w:p>
    <w:bookmarkEnd w:id="28"/>
    <w:p w14:paraId="660188EF" w14:textId="77777777" w:rsidR="00307711" w:rsidRPr="00957251" w:rsidRDefault="00307711" w:rsidP="00824A22">
      <w:pPr>
        <w:spacing w:after="0" w:line="240" w:lineRule="auto"/>
        <w:jc w:val="both"/>
        <w:rPr>
          <w:rFonts w:ascii="Times New Roman" w:hAnsi="Times New Roman"/>
          <w:color w:val="202020"/>
          <w:sz w:val="24"/>
          <w:szCs w:val="24"/>
          <w:shd w:val="clear" w:color="auto" w:fill="FFFFFF"/>
        </w:rPr>
      </w:pPr>
    </w:p>
    <w:p w14:paraId="63EF29AA" w14:textId="249A23B9" w:rsidR="00AC3248" w:rsidRPr="00957251" w:rsidRDefault="003E07E6" w:rsidP="00AC3248">
      <w:pPr>
        <w:spacing w:after="0" w:line="240" w:lineRule="auto"/>
        <w:jc w:val="both"/>
        <w:rPr>
          <w:rFonts w:ascii="Times New Roman" w:hAnsi="Times New Roman"/>
          <w:sz w:val="24"/>
          <w:szCs w:val="24"/>
        </w:rPr>
      </w:pPr>
      <w:r>
        <w:rPr>
          <w:rFonts w:ascii="Times New Roman" w:hAnsi="Times New Roman"/>
          <w:b/>
          <w:color w:val="202020"/>
          <w:sz w:val="24"/>
          <w:szCs w:val="24"/>
          <w:shd w:val="clear" w:color="auto" w:fill="FFFFFF"/>
        </w:rPr>
        <w:t>41</w:t>
      </w:r>
      <w:r w:rsidR="00D065F9" w:rsidRPr="00957251">
        <w:rPr>
          <w:rFonts w:ascii="Times New Roman" w:hAnsi="Times New Roman"/>
          <w:b/>
          <w:color w:val="202020"/>
          <w:sz w:val="24"/>
          <w:szCs w:val="24"/>
          <w:shd w:val="clear" w:color="auto" w:fill="FFFFFF"/>
        </w:rPr>
        <w:t>)</w:t>
      </w:r>
      <w:r w:rsidR="00D065F9" w:rsidRPr="00957251">
        <w:rPr>
          <w:rFonts w:ascii="Times New Roman" w:hAnsi="Times New Roman"/>
          <w:color w:val="202020"/>
          <w:sz w:val="24"/>
          <w:szCs w:val="24"/>
          <w:shd w:val="clear" w:color="auto" w:fill="FFFFFF"/>
        </w:rPr>
        <w:t xml:space="preserve"> p</w:t>
      </w:r>
      <w:r w:rsidR="00BC3C26" w:rsidRPr="00957251">
        <w:rPr>
          <w:rFonts w:ascii="Times New Roman" w:hAnsi="Times New Roman"/>
          <w:color w:val="202020"/>
          <w:sz w:val="24"/>
          <w:szCs w:val="24"/>
          <w:shd w:val="clear" w:color="auto" w:fill="FFFFFF"/>
        </w:rPr>
        <w:t xml:space="preserve">aragrahvi 30 lõige 1 </w:t>
      </w:r>
      <w:r w:rsidR="00BC3C26" w:rsidRPr="00957251">
        <w:rPr>
          <w:rFonts w:ascii="Times New Roman" w:hAnsi="Times New Roman"/>
          <w:sz w:val="24"/>
          <w:szCs w:val="24"/>
        </w:rPr>
        <w:t>muudetakse ja sõnastatakse järgmiselt:</w:t>
      </w:r>
    </w:p>
    <w:p w14:paraId="691E4DB9" w14:textId="3B53AE57" w:rsidR="00BC3C26" w:rsidRPr="00957251" w:rsidRDefault="00564C5A" w:rsidP="00564C5A">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w:t>
      </w:r>
      <w:r w:rsidR="00AC3248" w:rsidRPr="00957251">
        <w:rPr>
          <w:rFonts w:ascii="Times New Roman" w:hAnsi="Times New Roman"/>
          <w:color w:val="202020"/>
          <w:sz w:val="24"/>
          <w:szCs w:val="24"/>
          <w:shd w:val="clear" w:color="auto" w:fill="FFFFFF"/>
        </w:rPr>
        <w:t xml:space="preserve">(1) </w:t>
      </w:r>
      <w:r w:rsidR="00BC3C26" w:rsidRPr="00957251">
        <w:rPr>
          <w:rFonts w:ascii="Times New Roman" w:hAnsi="Times New Roman"/>
          <w:color w:val="202020"/>
          <w:sz w:val="24"/>
          <w:szCs w:val="24"/>
          <w:shd w:val="clear" w:color="auto" w:fill="FFFFFF"/>
        </w:rPr>
        <w:t xml:space="preserve">Kohaliku omavalitsuse üksus esitab </w:t>
      </w:r>
      <w:r w:rsidR="003E1686" w:rsidRPr="00957251">
        <w:rPr>
          <w:rFonts w:ascii="Times New Roman" w:hAnsi="Times New Roman"/>
          <w:sz w:val="24"/>
          <w:szCs w:val="24"/>
        </w:rPr>
        <w:t>Regionaal- ja Põllumajandusministeeriumile</w:t>
      </w:r>
      <w:r w:rsidR="00BC3C26" w:rsidRPr="00957251">
        <w:rPr>
          <w:rFonts w:ascii="Times New Roman" w:hAnsi="Times New Roman"/>
          <w:color w:val="202020"/>
          <w:sz w:val="24"/>
          <w:szCs w:val="24"/>
          <w:shd w:val="clear" w:color="auto" w:fill="FFFFFF"/>
        </w:rPr>
        <w:t xml:space="preserve"> </w:t>
      </w:r>
      <w:r w:rsidR="00E40D22" w:rsidRPr="00957251">
        <w:rPr>
          <w:rFonts w:ascii="Times New Roman" w:hAnsi="Times New Roman"/>
          <w:color w:val="202020"/>
          <w:sz w:val="24"/>
          <w:szCs w:val="24"/>
          <w:shd w:val="clear" w:color="auto" w:fill="FFFFFF"/>
        </w:rPr>
        <w:t xml:space="preserve">eelarve tegevusalade kaupa </w:t>
      </w:r>
      <w:r w:rsidR="00E40D22">
        <w:rPr>
          <w:rFonts w:ascii="Times New Roman" w:hAnsi="Times New Roman"/>
          <w:color w:val="202020"/>
          <w:sz w:val="24"/>
          <w:szCs w:val="24"/>
          <w:shd w:val="clear" w:color="auto" w:fill="FFFFFF"/>
        </w:rPr>
        <w:t xml:space="preserve">ja </w:t>
      </w:r>
      <w:r w:rsidR="00BC3C26" w:rsidRPr="00957251">
        <w:rPr>
          <w:rFonts w:ascii="Times New Roman" w:hAnsi="Times New Roman"/>
          <w:color w:val="202020"/>
          <w:sz w:val="24"/>
          <w:szCs w:val="24"/>
          <w:shd w:val="clear" w:color="auto" w:fill="FFFFFF"/>
        </w:rPr>
        <w:t>eelarvestrateegia.</w:t>
      </w:r>
      <w:r w:rsidRPr="00957251">
        <w:rPr>
          <w:rFonts w:ascii="Times New Roman" w:hAnsi="Times New Roman"/>
          <w:color w:val="202020"/>
          <w:sz w:val="24"/>
          <w:szCs w:val="24"/>
          <w:shd w:val="clear" w:color="auto" w:fill="FFFFFF"/>
        </w:rPr>
        <w:t>“;</w:t>
      </w:r>
    </w:p>
    <w:p w14:paraId="4A98B2C9" w14:textId="77777777" w:rsidR="00564C5A" w:rsidRPr="00957251" w:rsidRDefault="00564C5A" w:rsidP="00BC3C26">
      <w:pPr>
        <w:spacing w:after="0" w:line="240" w:lineRule="auto"/>
        <w:jc w:val="both"/>
        <w:rPr>
          <w:rFonts w:ascii="Times New Roman" w:hAnsi="Times New Roman"/>
          <w:b/>
          <w:color w:val="202020"/>
          <w:sz w:val="24"/>
          <w:szCs w:val="24"/>
          <w:shd w:val="clear" w:color="auto" w:fill="FFFFFF"/>
        </w:rPr>
      </w:pPr>
    </w:p>
    <w:p w14:paraId="39AA4570" w14:textId="713965EE" w:rsidR="00482A4E" w:rsidRDefault="003E07E6" w:rsidP="00BC3C26">
      <w:pPr>
        <w:spacing w:after="0" w:line="240" w:lineRule="auto"/>
        <w:jc w:val="both"/>
        <w:rPr>
          <w:rFonts w:ascii="Times New Roman" w:hAnsi="Times New Roman"/>
          <w:sz w:val="24"/>
          <w:szCs w:val="24"/>
        </w:rPr>
      </w:pPr>
      <w:bookmarkStart w:id="30" w:name="_Hlk171094644"/>
      <w:bookmarkStart w:id="31" w:name="para30lg3"/>
      <w:r>
        <w:rPr>
          <w:rFonts w:ascii="Times New Roman" w:hAnsi="Times New Roman"/>
          <w:b/>
          <w:bCs/>
          <w:color w:val="202020"/>
          <w:sz w:val="24"/>
          <w:szCs w:val="24"/>
          <w:shd w:val="clear" w:color="auto" w:fill="FFFFFF"/>
        </w:rPr>
        <w:t>42</w:t>
      </w:r>
      <w:r w:rsidR="00DF0805" w:rsidRPr="00957251">
        <w:rPr>
          <w:rFonts w:ascii="Times New Roman" w:hAnsi="Times New Roman"/>
          <w:b/>
          <w:bCs/>
          <w:color w:val="202020"/>
          <w:sz w:val="24"/>
          <w:szCs w:val="24"/>
          <w:shd w:val="clear" w:color="auto" w:fill="FFFFFF"/>
        </w:rPr>
        <w:t>)</w:t>
      </w:r>
      <w:r w:rsidR="00DF0805" w:rsidRPr="00957251">
        <w:rPr>
          <w:rFonts w:ascii="Times New Roman" w:hAnsi="Times New Roman"/>
          <w:color w:val="202020"/>
          <w:sz w:val="24"/>
          <w:szCs w:val="24"/>
          <w:shd w:val="clear" w:color="auto" w:fill="FFFFFF"/>
        </w:rPr>
        <w:t xml:space="preserve"> paragrahvi 30 lõ</w:t>
      </w:r>
      <w:r w:rsidR="00482A4E">
        <w:rPr>
          <w:rFonts w:ascii="Times New Roman" w:hAnsi="Times New Roman"/>
          <w:color w:val="202020"/>
          <w:sz w:val="24"/>
          <w:szCs w:val="24"/>
          <w:shd w:val="clear" w:color="auto" w:fill="FFFFFF"/>
        </w:rPr>
        <w:t xml:space="preserve">ige </w:t>
      </w:r>
      <w:r w:rsidR="00DF0805" w:rsidRPr="00957251">
        <w:rPr>
          <w:rFonts w:ascii="Times New Roman" w:hAnsi="Times New Roman"/>
          <w:color w:val="202020"/>
          <w:sz w:val="24"/>
          <w:szCs w:val="24"/>
          <w:shd w:val="clear" w:color="auto" w:fill="FFFFFF"/>
        </w:rPr>
        <w:t xml:space="preserve">3 </w:t>
      </w:r>
      <w:bookmarkEnd w:id="30"/>
      <w:r w:rsidR="00482A4E" w:rsidRPr="00957251">
        <w:rPr>
          <w:rFonts w:ascii="Times New Roman" w:hAnsi="Times New Roman"/>
          <w:sz w:val="24"/>
          <w:szCs w:val="24"/>
        </w:rPr>
        <w:t>muudetakse ja sõnastatakse järgmiselt</w:t>
      </w:r>
      <w:r w:rsidR="00482A4E">
        <w:rPr>
          <w:rFonts w:ascii="Times New Roman" w:hAnsi="Times New Roman"/>
          <w:sz w:val="24"/>
          <w:szCs w:val="24"/>
        </w:rPr>
        <w:t>:</w:t>
      </w:r>
    </w:p>
    <w:bookmarkEnd w:id="31"/>
    <w:p w14:paraId="3708B242" w14:textId="6EEDB72D" w:rsidR="00482A4E" w:rsidRPr="00482A4E" w:rsidRDefault="00830F00" w:rsidP="00482A4E">
      <w:pPr>
        <w:spacing w:after="0" w:line="240" w:lineRule="auto"/>
        <w:jc w:val="both"/>
        <w:rPr>
          <w:rFonts w:ascii="Times New Roman" w:hAnsi="Times New Roman"/>
          <w:bCs/>
          <w:color w:val="202020"/>
          <w:sz w:val="24"/>
          <w:szCs w:val="24"/>
          <w:shd w:val="clear" w:color="auto" w:fill="FFFFFF"/>
        </w:rPr>
      </w:pPr>
      <w:r>
        <w:rPr>
          <w:rFonts w:ascii="Times New Roman" w:hAnsi="Times New Roman"/>
          <w:bCs/>
          <w:color w:val="202020"/>
          <w:sz w:val="24"/>
          <w:szCs w:val="24"/>
          <w:shd w:val="clear" w:color="auto" w:fill="FFFFFF"/>
        </w:rPr>
        <w:t>„</w:t>
      </w:r>
      <w:r w:rsidR="00482A4E" w:rsidRPr="00482A4E">
        <w:rPr>
          <w:rFonts w:ascii="Times New Roman" w:hAnsi="Times New Roman"/>
          <w:bCs/>
          <w:color w:val="202020"/>
          <w:sz w:val="24"/>
          <w:szCs w:val="24"/>
          <w:shd w:val="clear" w:color="auto" w:fill="FFFFFF"/>
        </w:rPr>
        <w:t>(3) Kohaliku omavalitsuse üksus esitab Regionaal- ja Põllumajandusministeeriumile andmed:</w:t>
      </w:r>
    </w:p>
    <w:p w14:paraId="63AB669D" w14:textId="371E9828" w:rsidR="00482A4E" w:rsidRPr="00482A4E" w:rsidRDefault="00482A4E" w:rsidP="00482A4E">
      <w:pPr>
        <w:spacing w:after="0" w:line="240" w:lineRule="auto"/>
        <w:jc w:val="both"/>
        <w:rPr>
          <w:rFonts w:ascii="Times New Roman" w:hAnsi="Times New Roman"/>
          <w:bCs/>
          <w:color w:val="202020"/>
          <w:sz w:val="24"/>
          <w:szCs w:val="24"/>
          <w:shd w:val="clear" w:color="auto" w:fill="FFFFFF"/>
        </w:rPr>
      </w:pPr>
      <w:r w:rsidRPr="00482A4E">
        <w:rPr>
          <w:rFonts w:ascii="Times New Roman" w:hAnsi="Times New Roman"/>
          <w:bCs/>
          <w:color w:val="202020"/>
          <w:sz w:val="24"/>
          <w:szCs w:val="24"/>
          <w:shd w:val="clear" w:color="auto" w:fill="FFFFFF"/>
        </w:rPr>
        <w:t>1) eelarvestrateegia kohta 15. detsembriks;</w:t>
      </w:r>
    </w:p>
    <w:p w14:paraId="450CE814" w14:textId="1B34943D" w:rsidR="00482A4E" w:rsidRPr="00482A4E" w:rsidRDefault="00482A4E" w:rsidP="00482A4E">
      <w:pPr>
        <w:spacing w:after="0" w:line="240" w:lineRule="auto"/>
        <w:jc w:val="both"/>
        <w:rPr>
          <w:rFonts w:ascii="Times New Roman" w:hAnsi="Times New Roman"/>
          <w:bCs/>
          <w:color w:val="202020"/>
          <w:sz w:val="24"/>
          <w:szCs w:val="24"/>
          <w:shd w:val="clear" w:color="auto" w:fill="FFFFFF"/>
        </w:rPr>
      </w:pPr>
      <w:r w:rsidRPr="00482A4E">
        <w:rPr>
          <w:rFonts w:ascii="Times New Roman" w:hAnsi="Times New Roman"/>
          <w:bCs/>
          <w:color w:val="202020"/>
          <w:sz w:val="24"/>
          <w:szCs w:val="24"/>
          <w:shd w:val="clear" w:color="auto" w:fill="FFFFFF"/>
        </w:rPr>
        <w:t>2) eelarve kohta igale kvartalile järgneva kuu viimaseks kuupäevaks.</w:t>
      </w:r>
      <w:r w:rsidR="00830F00">
        <w:rPr>
          <w:rFonts w:ascii="Times New Roman" w:hAnsi="Times New Roman"/>
          <w:bCs/>
          <w:color w:val="202020"/>
          <w:sz w:val="24"/>
          <w:szCs w:val="24"/>
          <w:shd w:val="clear" w:color="auto" w:fill="FFFFFF"/>
        </w:rPr>
        <w:t>“</w:t>
      </w:r>
      <w:r>
        <w:rPr>
          <w:rFonts w:ascii="Times New Roman" w:hAnsi="Times New Roman"/>
          <w:bCs/>
          <w:color w:val="202020"/>
          <w:sz w:val="24"/>
          <w:szCs w:val="24"/>
          <w:shd w:val="clear" w:color="auto" w:fill="FFFFFF"/>
        </w:rPr>
        <w:t>;</w:t>
      </w:r>
    </w:p>
    <w:p w14:paraId="742737C4" w14:textId="77777777" w:rsidR="0005237F" w:rsidRPr="00957251" w:rsidRDefault="0005237F" w:rsidP="00BC3C26">
      <w:pPr>
        <w:spacing w:after="0" w:line="240" w:lineRule="auto"/>
        <w:jc w:val="both"/>
        <w:rPr>
          <w:rFonts w:ascii="Times New Roman" w:hAnsi="Times New Roman"/>
          <w:b/>
          <w:color w:val="202020"/>
          <w:sz w:val="24"/>
          <w:szCs w:val="24"/>
          <w:shd w:val="clear" w:color="auto" w:fill="FFFFFF"/>
        </w:rPr>
      </w:pPr>
    </w:p>
    <w:p w14:paraId="661E6A9D" w14:textId="4A0EC7F0" w:rsidR="00DD5921" w:rsidRPr="00957251" w:rsidRDefault="003E07E6" w:rsidP="00BC3C26">
      <w:pPr>
        <w:spacing w:after="0" w:line="240" w:lineRule="auto"/>
        <w:jc w:val="both"/>
        <w:rPr>
          <w:rFonts w:ascii="Times New Roman" w:hAnsi="Times New Roman"/>
          <w:color w:val="202020"/>
          <w:sz w:val="24"/>
          <w:szCs w:val="24"/>
          <w:shd w:val="clear" w:color="auto" w:fill="FFFFFF"/>
        </w:rPr>
      </w:pPr>
      <w:r>
        <w:rPr>
          <w:rFonts w:ascii="Times New Roman" w:hAnsi="Times New Roman"/>
          <w:b/>
          <w:color w:val="202020"/>
          <w:sz w:val="24"/>
          <w:szCs w:val="24"/>
          <w:shd w:val="clear" w:color="auto" w:fill="FFFFFF"/>
        </w:rPr>
        <w:t>43</w:t>
      </w:r>
      <w:r w:rsidR="00DD5921" w:rsidRPr="00957251">
        <w:rPr>
          <w:rFonts w:ascii="Times New Roman" w:hAnsi="Times New Roman"/>
          <w:b/>
          <w:color w:val="202020"/>
          <w:sz w:val="24"/>
          <w:szCs w:val="24"/>
          <w:shd w:val="clear" w:color="auto" w:fill="FFFFFF"/>
        </w:rPr>
        <w:t>)</w:t>
      </w:r>
      <w:r w:rsidR="00DD5921" w:rsidRPr="00957251">
        <w:rPr>
          <w:rFonts w:ascii="Times New Roman" w:hAnsi="Times New Roman"/>
          <w:color w:val="202020"/>
          <w:sz w:val="24"/>
          <w:szCs w:val="24"/>
          <w:shd w:val="clear" w:color="auto" w:fill="FFFFFF"/>
        </w:rPr>
        <w:t xml:space="preserve"> paragrahvi 30 lõige 4 </w:t>
      </w:r>
      <w:r w:rsidR="00482A4E">
        <w:rPr>
          <w:rFonts w:ascii="Times New Roman" w:hAnsi="Times New Roman"/>
          <w:sz w:val="24"/>
          <w:szCs w:val="24"/>
        </w:rPr>
        <w:t>tunnista</w:t>
      </w:r>
      <w:r w:rsidR="00830F00">
        <w:rPr>
          <w:rFonts w:ascii="Times New Roman" w:hAnsi="Times New Roman"/>
          <w:sz w:val="24"/>
          <w:szCs w:val="24"/>
        </w:rPr>
        <w:t>t</w:t>
      </w:r>
      <w:r w:rsidR="00482A4E">
        <w:rPr>
          <w:rFonts w:ascii="Times New Roman" w:hAnsi="Times New Roman"/>
          <w:sz w:val="24"/>
          <w:szCs w:val="24"/>
        </w:rPr>
        <w:t>a</w:t>
      </w:r>
      <w:r w:rsidR="00830F00">
        <w:rPr>
          <w:rFonts w:ascii="Times New Roman" w:hAnsi="Times New Roman"/>
          <w:sz w:val="24"/>
          <w:szCs w:val="24"/>
        </w:rPr>
        <w:t>kse</w:t>
      </w:r>
      <w:r w:rsidR="00482A4E">
        <w:rPr>
          <w:rFonts w:ascii="Times New Roman" w:hAnsi="Times New Roman"/>
          <w:sz w:val="24"/>
          <w:szCs w:val="24"/>
        </w:rPr>
        <w:t xml:space="preserve"> kehtetuks</w:t>
      </w:r>
      <w:r w:rsidR="00830F00">
        <w:rPr>
          <w:rFonts w:ascii="Times New Roman" w:hAnsi="Times New Roman"/>
          <w:sz w:val="24"/>
          <w:szCs w:val="24"/>
        </w:rPr>
        <w:t>;</w:t>
      </w:r>
    </w:p>
    <w:p w14:paraId="3A58E485" w14:textId="77777777" w:rsidR="00482A4E" w:rsidRDefault="00482A4E" w:rsidP="00BC3C26">
      <w:pPr>
        <w:spacing w:after="0" w:line="240" w:lineRule="auto"/>
        <w:jc w:val="both"/>
        <w:rPr>
          <w:rFonts w:ascii="Times New Roman" w:hAnsi="Times New Roman"/>
          <w:b/>
          <w:color w:val="202020"/>
          <w:sz w:val="24"/>
          <w:szCs w:val="24"/>
          <w:shd w:val="clear" w:color="auto" w:fill="FFFFFF"/>
        </w:rPr>
      </w:pPr>
    </w:p>
    <w:p w14:paraId="37ECEF2A" w14:textId="7A86996D" w:rsidR="000E6DF8" w:rsidRPr="00957251" w:rsidRDefault="003E07E6" w:rsidP="00BC3C26">
      <w:pPr>
        <w:spacing w:after="0" w:line="240" w:lineRule="auto"/>
        <w:jc w:val="both"/>
        <w:rPr>
          <w:rFonts w:ascii="Times New Roman" w:hAnsi="Times New Roman"/>
          <w:color w:val="202020"/>
          <w:sz w:val="24"/>
          <w:szCs w:val="24"/>
          <w:shd w:val="clear" w:color="auto" w:fill="FFFFFF"/>
        </w:rPr>
      </w:pPr>
      <w:r>
        <w:rPr>
          <w:rFonts w:ascii="Times New Roman" w:hAnsi="Times New Roman"/>
          <w:b/>
          <w:color w:val="202020"/>
          <w:sz w:val="24"/>
          <w:szCs w:val="24"/>
          <w:shd w:val="clear" w:color="auto" w:fill="FFFFFF"/>
        </w:rPr>
        <w:t>44</w:t>
      </w:r>
      <w:r w:rsidR="00FD24A9" w:rsidRPr="00957251">
        <w:rPr>
          <w:rFonts w:ascii="Times New Roman" w:hAnsi="Times New Roman"/>
          <w:b/>
          <w:color w:val="202020"/>
          <w:sz w:val="24"/>
          <w:szCs w:val="24"/>
          <w:shd w:val="clear" w:color="auto" w:fill="FFFFFF"/>
        </w:rPr>
        <w:t>)</w:t>
      </w:r>
      <w:r w:rsidR="00564C5A" w:rsidRPr="00957251">
        <w:rPr>
          <w:rFonts w:ascii="Times New Roman" w:hAnsi="Times New Roman"/>
          <w:color w:val="202020"/>
          <w:sz w:val="24"/>
          <w:szCs w:val="24"/>
          <w:shd w:val="clear" w:color="auto" w:fill="FFFFFF"/>
        </w:rPr>
        <w:t xml:space="preserve"> </w:t>
      </w:r>
      <w:r w:rsidR="000E6DF8" w:rsidRPr="00957251">
        <w:rPr>
          <w:rFonts w:ascii="Times New Roman" w:hAnsi="Times New Roman"/>
          <w:color w:val="202020"/>
          <w:sz w:val="24"/>
          <w:szCs w:val="24"/>
          <w:shd w:val="clear" w:color="auto" w:fill="FFFFFF"/>
        </w:rPr>
        <w:t xml:space="preserve">paragrahvi 31 lõige </w:t>
      </w:r>
      <w:r w:rsidR="000F56C2" w:rsidRPr="00957251">
        <w:rPr>
          <w:rFonts w:ascii="Times New Roman" w:hAnsi="Times New Roman"/>
          <w:color w:val="202020"/>
          <w:sz w:val="24"/>
          <w:szCs w:val="24"/>
          <w:shd w:val="clear" w:color="auto" w:fill="FFFFFF"/>
        </w:rPr>
        <w:t>1</w:t>
      </w:r>
      <w:r w:rsidR="000E6DF8" w:rsidRPr="00957251">
        <w:rPr>
          <w:rFonts w:ascii="Times New Roman" w:hAnsi="Times New Roman"/>
          <w:color w:val="202020"/>
          <w:sz w:val="24"/>
          <w:szCs w:val="24"/>
          <w:shd w:val="clear" w:color="auto" w:fill="FFFFFF"/>
        </w:rPr>
        <w:t xml:space="preserve"> muudetakse ja sõnastatakse järgmiselt</w:t>
      </w:r>
      <w:r w:rsidR="000F56C2" w:rsidRPr="00957251">
        <w:rPr>
          <w:rFonts w:ascii="Times New Roman" w:hAnsi="Times New Roman"/>
          <w:color w:val="202020"/>
          <w:sz w:val="24"/>
          <w:szCs w:val="24"/>
          <w:shd w:val="clear" w:color="auto" w:fill="FFFFFF"/>
        </w:rPr>
        <w:t>:</w:t>
      </w:r>
    </w:p>
    <w:p w14:paraId="179FE7D7" w14:textId="4B1DE2F4" w:rsidR="00694BFE" w:rsidRPr="00957251" w:rsidRDefault="000F56C2" w:rsidP="00BC3C26">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w:t>
      </w:r>
      <w:r w:rsidR="00694BFE" w:rsidRPr="00957251">
        <w:rPr>
          <w:rFonts w:ascii="Times New Roman" w:hAnsi="Times New Roman"/>
          <w:color w:val="202020"/>
          <w:sz w:val="24"/>
          <w:szCs w:val="24"/>
          <w:shd w:val="clear" w:color="auto" w:fill="FFFFFF"/>
        </w:rPr>
        <w:t xml:space="preserve">(1) </w:t>
      </w:r>
      <w:r w:rsidR="000E6DF8" w:rsidRPr="00957251">
        <w:rPr>
          <w:rFonts w:ascii="Times New Roman" w:hAnsi="Times New Roman"/>
          <w:color w:val="202020"/>
          <w:sz w:val="24"/>
          <w:szCs w:val="24"/>
          <w:shd w:val="clear" w:color="auto" w:fill="FFFFFF"/>
        </w:rPr>
        <w:t>Riigiasutusel</w:t>
      </w:r>
      <w:r w:rsidR="00694BFE" w:rsidRPr="00957251">
        <w:rPr>
          <w:rFonts w:ascii="Times New Roman" w:hAnsi="Times New Roman"/>
          <w:color w:val="202020"/>
          <w:sz w:val="24"/>
          <w:szCs w:val="24"/>
          <w:shd w:val="clear" w:color="auto" w:fill="FFFFFF"/>
        </w:rPr>
        <w:t xml:space="preserve"> </w:t>
      </w:r>
      <w:r w:rsidR="000E6DF8" w:rsidRPr="00957251">
        <w:rPr>
          <w:rFonts w:ascii="Times New Roman" w:hAnsi="Times New Roman"/>
          <w:color w:val="202020"/>
          <w:sz w:val="24"/>
          <w:szCs w:val="24"/>
          <w:shd w:val="clear" w:color="auto" w:fill="FFFFFF"/>
        </w:rPr>
        <w:t xml:space="preserve">on põhjendatud juhul </w:t>
      </w:r>
      <w:r w:rsidR="004C2DB5" w:rsidRPr="00957251">
        <w:rPr>
          <w:rFonts w:ascii="Times New Roman" w:hAnsi="Times New Roman"/>
          <w:color w:val="202020"/>
          <w:sz w:val="24"/>
          <w:szCs w:val="24"/>
          <w:shd w:val="clear" w:color="auto" w:fill="FFFFFF"/>
        </w:rPr>
        <w:t xml:space="preserve">õigus saada </w:t>
      </w:r>
      <w:r w:rsidR="000E6DF8" w:rsidRPr="00957251">
        <w:rPr>
          <w:rFonts w:ascii="Times New Roman" w:hAnsi="Times New Roman"/>
          <w:color w:val="202020"/>
          <w:sz w:val="24"/>
          <w:szCs w:val="24"/>
          <w:shd w:val="clear" w:color="auto" w:fill="FFFFFF"/>
        </w:rPr>
        <w:t>kohaliku omavalitsuse üksuselt majandusaasta aruandega, eelarvega, eelarvestrateegiaga, raamatupidamise seaduse § 35 lõike 2 alusel kehtestatud aruannetega</w:t>
      </w:r>
      <w:r w:rsidR="00694BFE" w:rsidRPr="00957251">
        <w:rPr>
          <w:rFonts w:ascii="Times New Roman" w:hAnsi="Times New Roman"/>
          <w:color w:val="202020"/>
          <w:sz w:val="24"/>
          <w:szCs w:val="24"/>
          <w:shd w:val="clear" w:color="auto" w:fill="FFFFFF"/>
        </w:rPr>
        <w:t>, riiklikus statistikas, riiklikes registrites või andmekogudes</w:t>
      </w:r>
      <w:r w:rsidR="000E6DF8" w:rsidRPr="00957251">
        <w:rPr>
          <w:rFonts w:ascii="Times New Roman" w:hAnsi="Times New Roman"/>
          <w:color w:val="202020"/>
          <w:sz w:val="24"/>
          <w:szCs w:val="24"/>
          <w:shd w:val="clear" w:color="auto" w:fill="FFFFFF"/>
        </w:rPr>
        <w:t xml:space="preserve"> hõlmamata andmeid ning m</w:t>
      </w:r>
      <w:r w:rsidR="00694BFE" w:rsidRPr="00957251">
        <w:rPr>
          <w:rFonts w:ascii="Times New Roman" w:hAnsi="Times New Roman"/>
          <w:color w:val="202020"/>
          <w:sz w:val="24"/>
          <w:szCs w:val="24"/>
          <w:shd w:val="clear" w:color="auto" w:fill="FFFFFF"/>
        </w:rPr>
        <w:t xml:space="preserve">uud </w:t>
      </w:r>
      <w:r w:rsidR="008017AD">
        <w:rPr>
          <w:rFonts w:ascii="Times New Roman" w:hAnsi="Times New Roman"/>
          <w:color w:val="202020"/>
          <w:sz w:val="24"/>
          <w:szCs w:val="24"/>
          <w:shd w:val="clear" w:color="auto" w:fill="FFFFFF"/>
        </w:rPr>
        <w:t>teavet</w:t>
      </w:r>
      <w:r w:rsidR="00694BFE" w:rsidRPr="00957251">
        <w:rPr>
          <w:rFonts w:ascii="Times New Roman" w:hAnsi="Times New Roman"/>
          <w:color w:val="202020"/>
          <w:sz w:val="24"/>
          <w:szCs w:val="24"/>
          <w:shd w:val="clear" w:color="auto" w:fill="FFFFFF"/>
        </w:rPr>
        <w:t xml:space="preserve">. Kui </w:t>
      </w:r>
      <w:r w:rsidR="00100DE1" w:rsidRPr="00957251">
        <w:rPr>
          <w:rFonts w:ascii="Times New Roman" w:hAnsi="Times New Roman"/>
          <w:color w:val="202020"/>
          <w:sz w:val="24"/>
          <w:szCs w:val="24"/>
          <w:shd w:val="clear" w:color="auto" w:fill="FFFFFF"/>
        </w:rPr>
        <w:t>andme</w:t>
      </w:r>
      <w:r w:rsidR="004C2DB5">
        <w:rPr>
          <w:rFonts w:ascii="Times New Roman" w:hAnsi="Times New Roman"/>
          <w:color w:val="202020"/>
          <w:sz w:val="24"/>
          <w:szCs w:val="24"/>
          <w:shd w:val="clear" w:color="auto" w:fill="FFFFFF"/>
        </w:rPr>
        <w:t>id</w:t>
      </w:r>
      <w:r w:rsidR="00100DE1" w:rsidRPr="00957251">
        <w:rPr>
          <w:rFonts w:ascii="Times New Roman" w:hAnsi="Times New Roman"/>
          <w:color w:val="202020"/>
          <w:sz w:val="24"/>
          <w:szCs w:val="24"/>
          <w:shd w:val="clear" w:color="auto" w:fill="FFFFFF"/>
        </w:rPr>
        <w:t xml:space="preserve"> või</w:t>
      </w:r>
      <w:r w:rsidR="00694BFE" w:rsidRPr="00957251">
        <w:rPr>
          <w:rFonts w:ascii="Times New Roman" w:hAnsi="Times New Roman"/>
          <w:color w:val="202020"/>
          <w:sz w:val="24"/>
          <w:szCs w:val="24"/>
          <w:shd w:val="clear" w:color="auto" w:fill="FFFFFF"/>
        </w:rPr>
        <w:t xml:space="preserve"> </w:t>
      </w:r>
      <w:r w:rsidR="008017AD">
        <w:rPr>
          <w:rFonts w:ascii="Times New Roman" w:hAnsi="Times New Roman"/>
          <w:color w:val="202020"/>
          <w:sz w:val="24"/>
          <w:szCs w:val="24"/>
          <w:shd w:val="clear" w:color="auto" w:fill="FFFFFF"/>
        </w:rPr>
        <w:t>tea</w:t>
      </w:r>
      <w:r w:rsidR="004C2DB5">
        <w:rPr>
          <w:rFonts w:ascii="Times New Roman" w:hAnsi="Times New Roman"/>
          <w:color w:val="202020"/>
          <w:sz w:val="24"/>
          <w:szCs w:val="24"/>
          <w:shd w:val="clear" w:color="auto" w:fill="FFFFFF"/>
        </w:rPr>
        <w:t>vet</w:t>
      </w:r>
      <w:r w:rsidR="008017AD" w:rsidRPr="00957251">
        <w:rPr>
          <w:rFonts w:ascii="Times New Roman" w:hAnsi="Times New Roman"/>
          <w:color w:val="202020"/>
          <w:sz w:val="24"/>
          <w:szCs w:val="24"/>
          <w:shd w:val="clear" w:color="auto" w:fill="FFFFFF"/>
        </w:rPr>
        <w:t xml:space="preserve"> </w:t>
      </w:r>
      <w:r w:rsidR="00100DE1" w:rsidRPr="00957251">
        <w:rPr>
          <w:rFonts w:ascii="Times New Roman" w:hAnsi="Times New Roman"/>
          <w:color w:val="202020"/>
          <w:sz w:val="24"/>
          <w:szCs w:val="24"/>
          <w:shd w:val="clear" w:color="auto" w:fill="FFFFFF"/>
        </w:rPr>
        <w:t>küsi</w:t>
      </w:r>
      <w:r w:rsidR="004C2DB5">
        <w:rPr>
          <w:rFonts w:ascii="Times New Roman" w:hAnsi="Times New Roman"/>
          <w:color w:val="202020"/>
          <w:sz w:val="24"/>
          <w:szCs w:val="24"/>
          <w:shd w:val="clear" w:color="auto" w:fill="FFFFFF"/>
        </w:rPr>
        <w:t>takse</w:t>
      </w:r>
      <w:r w:rsidR="00694BFE" w:rsidRPr="00957251">
        <w:rPr>
          <w:rFonts w:ascii="Times New Roman" w:hAnsi="Times New Roman"/>
          <w:color w:val="202020"/>
          <w:sz w:val="24"/>
          <w:szCs w:val="24"/>
          <w:shd w:val="clear" w:color="auto" w:fill="FFFFFF"/>
        </w:rPr>
        <w:t xml:space="preserve"> kõiki</w:t>
      </w:r>
      <w:r w:rsidR="004C2DB5">
        <w:rPr>
          <w:rFonts w:ascii="Times New Roman" w:hAnsi="Times New Roman"/>
          <w:color w:val="202020"/>
          <w:sz w:val="24"/>
          <w:szCs w:val="24"/>
          <w:shd w:val="clear" w:color="auto" w:fill="FFFFFF"/>
        </w:rPr>
        <w:t>de</w:t>
      </w:r>
      <w:r w:rsidR="00694BFE" w:rsidRPr="00957251">
        <w:rPr>
          <w:rFonts w:ascii="Times New Roman" w:hAnsi="Times New Roman"/>
          <w:color w:val="202020"/>
          <w:sz w:val="24"/>
          <w:szCs w:val="24"/>
          <w:shd w:val="clear" w:color="auto" w:fill="FFFFFF"/>
        </w:rPr>
        <w:t xml:space="preserve"> kohaliku omavalitsuse üksus</w:t>
      </w:r>
      <w:r w:rsidR="004C2DB5">
        <w:rPr>
          <w:rFonts w:ascii="Times New Roman" w:hAnsi="Times New Roman"/>
          <w:color w:val="202020"/>
          <w:sz w:val="24"/>
          <w:szCs w:val="24"/>
          <w:shd w:val="clear" w:color="auto" w:fill="FFFFFF"/>
        </w:rPr>
        <w:t>te kohta</w:t>
      </w:r>
      <w:r w:rsidR="00694BFE" w:rsidRPr="00957251">
        <w:rPr>
          <w:rFonts w:ascii="Times New Roman" w:hAnsi="Times New Roman"/>
          <w:color w:val="202020"/>
          <w:sz w:val="24"/>
          <w:szCs w:val="24"/>
          <w:shd w:val="clear" w:color="auto" w:fill="FFFFFF"/>
        </w:rPr>
        <w:t xml:space="preserve">, </w:t>
      </w:r>
      <w:r w:rsidR="008017AD">
        <w:rPr>
          <w:rFonts w:ascii="Times New Roman" w:hAnsi="Times New Roman"/>
          <w:color w:val="202020"/>
          <w:sz w:val="24"/>
          <w:szCs w:val="24"/>
          <w:shd w:val="clear" w:color="auto" w:fill="FFFFFF"/>
        </w:rPr>
        <w:t>teavitab</w:t>
      </w:r>
      <w:r w:rsidR="008017AD" w:rsidRPr="00957251">
        <w:rPr>
          <w:rFonts w:ascii="Times New Roman" w:hAnsi="Times New Roman"/>
          <w:color w:val="202020"/>
          <w:sz w:val="24"/>
          <w:szCs w:val="24"/>
          <w:shd w:val="clear" w:color="auto" w:fill="FFFFFF"/>
        </w:rPr>
        <w:t xml:space="preserve"> </w:t>
      </w:r>
      <w:r w:rsidR="00694BFE" w:rsidRPr="00957251">
        <w:rPr>
          <w:rFonts w:ascii="Times New Roman" w:hAnsi="Times New Roman"/>
          <w:color w:val="202020"/>
          <w:sz w:val="24"/>
          <w:szCs w:val="24"/>
          <w:shd w:val="clear" w:color="auto" w:fill="FFFFFF"/>
        </w:rPr>
        <w:t>riigiasutus sellest üleriigilist omavalitsusliitu.</w:t>
      </w:r>
      <w:r w:rsidR="00F34EC8" w:rsidRPr="00F34EC8">
        <w:t xml:space="preserve"> </w:t>
      </w:r>
      <w:r w:rsidR="00F34EC8" w:rsidRPr="008E777D">
        <w:rPr>
          <w:rFonts w:ascii="Times New Roman" w:hAnsi="Times New Roman"/>
          <w:sz w:val="24"/>
          <w:szCs w:val="24"/>
        </w:rPr>
        <w:t>Nimetatud nõudeid ei rakendata</w:t>
      </w:r>
      <w:r w:rsidR="00F34EC8" w:rsidRPr="00F34EC8">
        <w:rPr>
          <w:rFonts w:ascii="Times New Roman" w:hAnsi="Times New Roman"/>
          <w:color w:val="202020"/>
          <w:sz w:val="24"/>
          <w:szCs w:val="24"/>
          <w:shd w:val="clear" w:color="auto" w:fill="FFFFFF"/>
        </w:rPr>
        <w:t xml:space="preserve"> Riigikontrolli</w:t>
      </w:r>
      <w:r w:rsidR="00F34EC8">
        <w:rPr>
          <w:rFonts w:ascii="Times New Roman" w:hAnsi="Times New Roman"/>
          <w:color w:val="202020"/>
          <w:sz w:val="24"/>
          <w:szCs w:val="24"/>
          <w:shd w:val="clear" w:color="auto" w:fill="FFFFFF"/>
        </w:rPr>
        <w:t xml:space="preserve"> puhul, kelle kontrollitoimingute alused tulenevad </w:t>
      </w:r>
      <w:r w:rsidR="008017AD">
        <w:rPr>
          <w:rFonts w:ascii="Times New Roman" w:hAnsi="Times New Roman"/>
          <w:color w:val="202020"/>
          <w:sz w:val="24"/>
          <w:szCs w:val="24"/>
          <w:shd w:val="clear" w:color="auto" w:fill="FFFFFF"/>
        </w:rPr>
        <w:t>r</w:t>
      </w:r>
      <w:r w:rsidR="00F34EC8">
        <w:rPr>
          <w:rFonts w:ascii="Times New Roman" w:hAnsi="Times New Roman"/>
          <w:color w:val="202020"/>
          <w:sz w:val="24"/>
          <w:szCs w:val="24"/>
          <w:shd w:val="clear" w:color="auto" w:fill="FFFFFF"/>
        </w:rPr>
        <w:t>iigikontrolli seadusest.</w:t>
      </w:r>
      <w:r w:rsidRPr="00957251">
        <w:rPr>
          <w:rFonts w:ascii="Times New Roman" w:hAnsi="Times New Roman"/>
          <w:color w:val="202020"/>
          <w:sz w:val="24"/>
          <w:szCs w:val="24"/>
          <w:shd w:val="clear" w:color="auto" w:fill="FFFFFF"/>
        </w:rPr>
        <w:t>“;</w:t>
      </w:r>
    </w:p>
    <w:p w14:paraId="6C8DE4D1" w14:textId="77777777" w:rsidR="000F56C2" w:rsidRPr="00957251" w:rsidRDefault="000F56C2" w:rsidP="00BC3C26">
      <w:pPr>
        <w:spacing w:after="0" w:line="240" w:lineRule="auto"/>
        <w:jc w:val="both"/>
        <w:rPr>
          <w:rFonts w:ascii="Times New Roman" w:hAnsi="Times New Roman"/>
          <w:color w:val="202020"/>
          <w:sz w:val="24"/>
          <w:szCs w:val="24"/>
          <w:shd w:val="clear" w:color="auto" w:fill="FFFFFF"/>
        </w:rPr>
      </w:pPr>
    </w:p>
    <w:p w14:paraId="1A900B3B" w14:textId="34CBC65B" w:rsidR="000F56C2" w:rsidRPr="00957251" w:rsidRDefault="003E07E6" w:rsidP="00BC3C26">
      <w:pPr>
        <w:spacing w:after="0" w:line="240" w:lineRule="auto"/>
        <w:jc w:val="both"/>
        <w:rPr>
          <w:rFonts w:ascii="Times New Roman" w:hAnsi="Times New Roman"/>
          <w:color w:val="202020"/>
          <w:sz w:val="24"/>
          <w:szCs w:val="24"/>
          <w:shd w:val="clear" w:color="auto" w:fill="FFFFFF"/>
        </w:rPr>
      </w:pPr>
      <w:r>
        <w:rPr>
          <w:rFonts w:ascii="Times New Roman" w:hAnsi="Times New Roman"/>
          <w:b/>
          <w:sz w:val="24"/>
          <w:szCs w:val="24"/>
        </w:rPr>
        <w:t>45</w:t>
      </w:r>
      <w:r w:rsidR="000F56C2" w:rsidRPr="00957251">
        <w:rPr>
          <w:rFonts w:ascii="Times New Roman" w:hAnsi="Times New Roman"/>
          <w:b/>
          <w:sz w:val="24"/>
          <w:szCs w:val="24"/>
        </w:rPr>
        <w:t>)</w:t>
      </w:r>
      <w:r w:rsidR="000F56C2" w:rsidRPr="00957251">
        <w:rPr>
          <w:rFonts w:ascii="Times New Roman" w:hAnsi="Times New Roman"/>
          <w:sz w:val="24"/>
          <w:szCs w:val="24"/>
        </w:rPr>
        <w:t xml:space="preserve"> paragrahvi 31</w:t>
      </w:r>
      <w:r w:rsidR="000F56C2" w:rsidRPr="00957251">
        <w:rPr>
          <w:rFonts w:ascii="Times New Roman" w:hAnsi="Times New Roman"/>
          <w:color w:val="202020"/>
          <w:sz w:val="24"/>
          <w:szCs w:val="24"/>
          <w:shd w:val="clear" w:color="auto" w:fill="FFFFFF"/>
        </w:rPr>
        <w:t xml:space="preserve"> täiendatakse lõikega 1</w:t>
      </w:r>
      <w:r w:rsidR="000F56C2" w:rsidRPr="00957251">
        <w:rPr>
          <w:rFonts w:ascii="Times New Roman" w:hAnsi="Times New Roman"/>
          <w:color w:val="202020"/>
          <w:sz w:val="24"/>
          <w:szCs w:val="24"/>
          <w:shd w:val="clear" w:color="auto" w:fill="FFFFFF"/>
          <w:vertAlign w:val="superscript"/>
        </w:rPr>
        <w:t>1</w:t>
      </w:r>
      <w:r w:rsidR="000F56C2" w:rsidRPr="00957251">
        <w:rPr>
          <w:rFonts w:ascii="Times New Roman" w:hAnsi="Times New Roman"/>
          <w:color w:val="202020"/>
          <w:sz w:val="24"/>
          <w:szCs w:val="24"/>
          <w:shd w:val="clear" w:color="auto" w:fill="FFFFFF"/>
        </w:rPr>
        <w:t xml:space="preserve"> </w:t>
      </w:r>
      <w:r w:rsidR="000F56C2" w:rsidRPr="00957251">
        <w:rPr>
          <w:rFonts w:ascii="Times New Roman" w:hAnsi="Times New Roman"/>
          <w:bCs/>
          <w:sz w:val="24"/>
          <w:szCs w:val="24"/>
        </w:rPr>
        <w:t>järgmises sõnastuses:</w:t>
      </w:r>
    </w:p>
    <w:p w14:paraId="230BA017" w14:textId="77777777" w:rsidR="00694BFE" w:rsidRPr="00957251" w:rsidRDefault="000F56C2" w:rsidP="00BC3C26">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„(1</w:t>
      </w:r>
      <w:r w:rsidRPr="00957251">
        <w:rPr>
          <w:rFonts w:ascii="Times New Roman" w:hAnsi="Times New Roman"/>
          <w:color w:val="202020"/>
          <w:sz w:val="24"/>
          <w:szCs w:val="24"/>
          <w:shd w:val="clear" w:color="auto" w:fill="FFFFFF"/>
          <w:vertAlign w:val="superscript"/>
        </w:rPr>
        <w:t>1</w:t>
      </w:r>
      <w:r w:rsidRPr="00957251">
        <w:rPr>
          <w:rFonts w:ascii="Times New Roman" w:hAnsi="Times New Roman"/>
          <w:color w:val="202020"/>
          <w:sz w:val="24"/>
          <w:szCs w:val="24"/>
          <w:shd w:val="clear" w:color="auto" w:fill="FFFFFF"/>
        </w:rPr>
        <w:t xml:space="preserve">) </w:t>
      </w:r>
      <w:bookmarkStart w:id="32" w:name="_Hlk171013148"/>
      <w:r w:rsidR="00D96891" w:rsidRPr="00957251">
        <w:rPr>
          <w:rFonts w:ascii="Times New Roman" w:hAnsi="Times New Roman"/>
          <w:color w:val="202020"/>
          <w:sz w:val="24"/>
          <w:szCs w:val="24"/>
          <w:shd w:val="clear" w:color="auto" w:fill="FFFFFF"/>
        </w:rPr>
        <w:t xml:space="preserve">Regionaal- ja Põllumajandusministeeriumil </w:t>
      </w:r>
      <w:bookmarkEnd w:id="32"/>
      <w:r w:rsidR="00694BFE" w:rsidRPr="00957251">
        <w:rPr>
          <w:rFonts w:ascii="Times New Roman" w:hAnsi="Times New Roman"/>
          <w:color w:val="202020"/>
          <w:sz w:val="24"/>
          <w:szCs w:val="24"/>
          <w:shd w:val="clear" w:color="auto" w:fill="FFFFFF"/>
        </w:rPr>
        <w:t xml:space="preserve">on õigus </w:t>
      </w:r>
      <w:r w:rsidR="008017AD" w:rsidRPr="00957251">
        <w:rPr>
          <w:rFonts w:ascii="Times New Roman" w:hAnsi="Times New Roman"/>
          <w:color w:val="202020"/>
          <w:sz w:val="24"/>
          <w:szCs w:val="24"/>
          <w:shd w:val="clear" w:color="auto" w:fill="FFFFFF"/>
        </w:rPr>
        <w:t xml:space="preserve">saada </w:t>
      </w:r>
      <w:r w:rsidR="00694BFE" w:rsidRPr="00957251">
        <w:rPr>
          <w:rFonts w:ascii="Times New Roman" w:hAnsi="Times New Roman"/>
          <w:color w:val="202020"/>
          <w:sz w:val="24"/>
          <w:szCs w:val="24"/>
          <w:shd w:val="clear" w:color="auto" w:fill="FFFFFF"/>
        </w:rPr>
        <w:t>kohaliku omavalitsuse üksuselt käesoleva seaduse § 34 lõigetes 2 ja 7 nimetatud võlakohustuste võtmiseks sõlmitud lepingute ärakirju</w:t>
      </w:r>
      <w:r w:rsidRPr="00957251">
        <w:rPr>
          <w:rFonts w:ascii="Times New Roman" w:hAnsi="Times New Roman"/>
          <w:color w:val="202020"/>
          <w:sz w:val="24"/>
          <w:szCs w:val="24"/>
          <w:shd w:val="clear" w:color="auto" w:fill="FFFFFF"/>
        </w:rPr>
        <w:t>.</w:t>
      </w:r>
      <w:r w:rsidR="00D96891" w:rsidRPr="00957251">
        <w:rPr>
          <w:rFonts w:ascii="Times New Roman" w:hAnsi="Times New Roman"/>
          <w:color w:val="202020"/>
          <w:sz w:val="24"/>
          <w:szCs w:val="24"/>
          <w:shd w:val="clear" w:color="auto" w:fill="FFFFFF"/>
        </w:rPr>
        <w:t>“;</w:t>
      </w:r>
    </w:p>
    <w:p w14:paraId="10095B0A" w14:textId="77777777" w:rsidR="00694BFE" w:rsidRPr="00664090" w:rsidRDefault="00694BFE" w:rsidP="00BC3C26">
      <w:pPr>
        <w:spacing w:after="0" w:line="240" w:lineRule="auto"/>
        <w:jc w:val="both"/>
        <w:rPr>
          <w:rFonts w:ascii="Times New Roman" w:hAnsi="Times New Roman"/>
          <w:sz w:val="24"/>
          <w:szCs w:val="24"/>
        </w:rPr>
      </w:pPr>
    </w:p>
    <w:p w14:paraId="51F64973" w14:textId="65FEE7C3" w:rsidR="00D56266" w:rsidRPr="00957251" w:rsidRDefault="003E07E6" w:rsidP="00D56266">
      <w:pPr>
        <w:spacing w:after="0" w:line="240" w:lineRule="auto"/>
        <w:jc w:val="both"/>
        <w:rPr>
          <w:rFonts w:ascii="Times New Roman" w:hAnsi="Times New Roman"/>
          <w:color w:val="202020"/>
          <w:sz w:val="24"/>
          <w:szCs w:val="24"/>
          <w:shd w:val="clear" w:color="auto" w:fill="FFFFFF"/>
        </w:rPr>
      </w:pPr>
      <w:r>
        <w:rPr>
          <w:rFonts w:ascii="Times New Roman" w:hAnsi="Times New Roman"/>
          <w:b/>
          <w:sz w:val="24"/>
          <w:szCs w:val="24"/>
        </w:rPr>
        <w:t>46</w:t>
      </w:r>
      <w:r w:rsidR="00D56266" w:rsidRPr="00957251">
        <w:rPr>
          <w:rFonts w:ascii="Times New Roman" w:hAnsi="Times New Roman"/>
          <w:b/>
          <w:sz w:val="24"/>
          <w:szCs w:val="24"/>
        </w:rPr>
        <w:t>)</w:t>
      </w:r>
      <w:r w:rsidR="00D56266" w:rsidRPr="00957251">
        <w:rPr>
          <w:rFonts w:ascii="Times New Roman" w:hAnsi="Times New Roman"/>
          <w:sz w:val="24"/>
          <w:szCs w:val="24"/>
        </w:rPr>
        <w:t xml:space="preserve"> paragrahvi 31</w:t>
      </w:r>
      <w:r w:rsidR="00D56266" w:rsidRPr="00957251">
        <w:rPr>
          <w:rFonts w:ascii="Times New Roman" w:hAnsi="Times New Roman"/>
          <w:color w:val="202020"/>
          <w:sz w:val="24"/>
          <w:szCs w:val="24"/>
          <w:shd w:val="clear" w:color="auto" w:fill="FFFFFF"/>
        </w:rPr>
        <w:t xml:space="preserve"> lõiked 3 ja 4 tunnistatakse kehtetuks</w:t>
      </w:r>
      <w:r w:rsidR="005F7355">
        <w:rPr>
          <w:rFonts w:ascii="Times New Roman" w:hAnsi="Times New Roman"/>
          <w:color w:val="202020"/>
          <w:sz w:val="24"/>
          <w:szCs w:val="24"/>
          <w:shd w:val="clear" w:color="auto" w:fill="FFFFFF"/>
        </w:rPr>
        <w:t>;</w:t>
      </w:r>
    </w:p>
    <w:p w14:paraId="706CB12B" w14:textId="77777777" w:rsidR="00D56266" w:rsidRPr="00664090" w:rsidRDefault="00D56266" w:rsidP="00BC3C26">
      <w:pPr>
        <w:spacing w:after="0" w:line="240" w:lineRule="auto"/>
        <w:jc w:val="both"/>
        <w:rPr>
          <w:rFonts w:ascii="Times New Roman" w:hAnsi="Times New Roman"/>
          <w:sz w:val="24"/>
          <w:szCs w:val="24"/>
        </w:rPr>
      </w:pPr>
    </w:p>
    <w:p w14:paraId="14D5AA25" w14:textId="067DECEA" w:rsidR="00941816" w:rsidRPr="00957251" w:rsidRDefault="003E07E6" w:rsidP="00941816">
      <w:pPr>
        <w:spacing w:after="0" w:line="240" w:lineRule="auto"/>
        <w:jc w:val="both"/>
        <w:rPr>
          <w:rFonts w:ascii="Times New Roman" w:hAnsi="Times New Roman"/>
          <w:bCs/>
          <w:sz w:val="24"/>
          <w:szCs w:val="24"/>
        </w:rPr>
      </w:pPr>
      <w:bookmarkStart w:id="33" w:name="_Hlk171013692"/>
      <w:r>
        <w:rPr>
          <w:rFonts w:ascii="Times New Roman" w:hAnsi="Times New Roman"/>
          <w:b/>
          <w:sz w:val="24"/>
          <w:szCs w:val="24"/>
        </w:rPr>
        <w:t>47</w:t>
      </w:r>
      <w:r w:rsidR="00EF4988" w:rsidRPr="00957251">
        <w:rPr>
          <w:rFonts w:ascii="Times New Roman" w:hAnsi="Times New Roman"/>
          <w:b/>
          <w:sz w:val="24"/>
          <w:szCs w:val="24"/>
        </w:rPr>
        <w:t>)</w:t>
      </w:r>
      <w:r w:rsidR="00EF4988" w:rsidRPr="00957251">
        <w:rPr>
          <w:rFonts w:ascii="Times New Roman" w:hAnsi="Times New Roman"/>
          <w:bCs/>
          <w:sz w:val="24"/>
          <w:szCs w:val="24"/>
        </w:rPr>
        <w:t xml:space="preserve"> </w:t>
      </w:r>
      <w:r w:rsidR="00941816" w:rsidRPr="00957251">
        <w:rPr>
          <w:rFonts w:ascii="Times New Roman" w:hAnsi="Times New Roman"/>
          <w:bCs/>
          <w:sz w:val="24"/>
          <w:szCs w:val="24"/>
        </w:rPr>
        <w:t>paragrahvi 3</w:t>
      </w:r>
      <w:r w:rsidR="00975445" w:rsidRPr="00957251">
        <w:rPr>
          <w:rFonts w:ascii="Times New Roman" w:hAnsi="Times New Roman"/>
          <w:bCs/>
          <w:sz w:val="24"/>
          <w:szCs w:val="24"/>
        </w:rPr>
        <w:t>3</w:t>
      </w:r>
      <w:r w:rsidR="00941816" w:rsidRPr="00957251">
        <w:rPr>
          <w:rFonts w:ascii="Times New Roman" w:hAnsi="Times New Roman"/>
          <w:bCs/>
          <w:sz w:val="24"/>
          <w:szCs w:val="24"/>
        </w:rPr>
        <w:t xml:space="preserve"> lõige </w:t>
      </w:r>
      <w:r w:rsidR="00975445" w:rsidRPr="00957251">
        <w:rPr>
          <w:rFonts w:ascii="Times New Roman" w:hAnsi="Times New Roman"/>
          <w:bCs/>
          <w:sz w:val="24"/>
          <w:szCs w:val="24"/>
        </w:rPr>
        <w:t>2</w:t>
      </w:r>
      <w:r w:rsidR="00941816" w:rsidRPr="00957251">
        <w:rPr>
          <w:rFonts w:ascii="Times New Roman" w:hAnsi="Times New Roman"/>
          <w:bCs/>
          <w:sz w:val="24"/>
          <w:szCs w:val="24"/>
        </w:rPr>
        <w:t xml:space="preserve"> muudetakse ja sõnastatakse järgmiselt:</w:t>
      </w:r>
    </w:p>
    <w:p w14:paraId="63ED1A17" w14:textId="77777777" w:rsidR="00EF4988" w:rsidRPr="00957251" w:rsidRDefault="00975445" w:rsidP="00BC3C26">
      <w:pPr>
        <w:spacing w:after="0" w:line="240" w:lineRule="auto"/>
        <w:jc w:val="both"/>
        <w:rPr>
          <w:rFonts w:ascii="Times New Roman" w:hAnsi="Times New Roman"/>
          <w:bCs/>
          <w:sz w:val="24"/>
          <w:szCs w:val="24"/>
        </w:rPr>
      </w:pPr>
      <w:r w:rsidRPr="00957251">
        <w:rPr>
          <w:rFonts w:ascii="Times New Roman" w:hAnsi="Times New Roman"/>
          <w:bCs/>
          <w:sz w:val="24"/>
          <w:szCs w:val="24"/>
        </w:rPr>
        <w:t>„(2) Põhitegevuse tulemi suurus peab aruandeaasta lõpu seisuga katma finantskulud.“;</w:t>
      </w:r>
    </w:p>
    <w:p w14:paraId="1A0EDD98" w14:textId="77777777" w:rsidR="00975445" w:rsidRPr="00957251" w:rsidRDefault="00975445" w:rsidP="00BC3C26">
      <w:pPr>
        <w:spacing w:after="0" w:line="240" w:lineRule="auto"/>
        <w:jc w:val="both"/>
        <w:rPr>
          <w:rFonts w:ascii="Times New Roman" w:hAnsi="Times New Roman"/>
          <w:bCs/>
          <w:sz w:val="24"/>
          <w:szCs w:val="24"/>
        </w:rPr>
      </w:pPr>
    </w:p>
    <w:p w14:paraId="4757BFA6" w14:textId="3E7A3339" w:rsidR="00975445" w:rsidRPr="00957251" w:rsidRDefault="003E07E6" w:rsidP="00BC3C26">
      <w:pPr>
        <w:spacing w:after="0" w:line="240" w:lineRule="auto"/>
        <w:jc w:val="both"/>
        <w:rPr>
          <w:rFonts w:ascii="Times New Roman" w:hAnsi="Times New Roman"/>
          <w:bCs/>
          <w:sz w:val="24"/>
          <w:szCs w:val="24"/>
        </w:rPr>
      </w:pPr>
      <w:r>
        <w:rPr>
          <w:rFonts w:ascii="Times New Roman" w:hAnsi="Times New Roman"/>
          <w:b/>
          <w:sz w:val="24"/>
          <w:szCs w:val="24"/>
        </w:rPr>
        <w:t>48</w:t>
      </w:r>
      <w:r w:rsidR="00975445" w:rsidRPr="00957251">
        <w:rPr>
          <w:rFonts w:ascii="Times New Roman" w:hAnsi="Times New Roman"/>
          <w:b/>
          <w:sz w:val="24"/>
          <w:szCs w:val="24"/>
        </w:rPr>
        <w:t>)</w:t>
      </w:r>
      <w:r w:rsidR="00975445" w:rsidRPr="00957251">
        <w:rPr>
          <w:rFonts w:ascii="Times New Roman" w:hAnsi="Times New Roman"/>
          <w:bCs/>
          <w:sz w:val="24"/>
          <w:szCs w:val="24"/>
        </w:rPr>
        <w:t xml:space="preserve"> paragrahvi 34 lõikes</w:t>
      </w:r>
      <w:r w:rsidR="005E09D0">
        <w:rPr>
          <w:rFonts w:ascii="Times New Roman" w:hAnsi="Times New Roman"/>
          <w:bCs/>
          <w:sz w:val="24"/>
          <w:szCs w:val="24"/>
        </w:rPr>
        <w:t>t</w:t>
      </w:r>
      <w:r w:rsidR="00975445" w:rsidRPr="00957251">
        <w:rPr>
          <w:rFonts w:ascii="Times New Roman" w:hAnsi="Times New Roman"/>
          <w:bCs/>
          <w:sz w:val="24"/>
          <w:szCs w:val="24"/>
        </w:rPr>
        <w:t xml:space="preserve"> </w:t>
      </w:r>
      <w:r w:rsidR="000A41FD" w:rsidRPr="00957251">
        <w:rPr>
          <w:rFonts w:ascii="Times New Roman" w:hAnsi="Times New Roman"/>
          <w:bCs/>
          <w:sz w:val="24"/>
          <w:szCs w:val="24"/>
        </w:rPr>
        <w:t xml:space="preserve">6 </w:t>
      </w:r>
      <w:r w:rsidR="005E09D0">
        <w:rPr>
          <w:rFonts w:ascii="Times New Roman" w:hAnsi="Times New Roman"/>
          <w:bCs/>
          <w:sz w:val="24"/>
          <w:szCs w:val="24"/>
        </w:rPr>
        <w:t>jäetakse</w:t>
      </w:r>
      <w:r w:rsidR="000A41FD" w:rsidRPr="00957251">
        <w:rPr>
          <w:rFonts w:ascii="Times New Roman" w:hAnsi="Times New Roman"/>
          <w:bCs/>
          <w:sz w:val="24"/>
          <w:szCs w:val="24"/>
        </w:rPr>
        <w:t xml:space="preserve"> välja sõna „välismaise“</w:t>
      </w:r>
      <w:r w:rsidR="005E09D0">
        <w:rPr>
          <w:rFonts w:ascii="Times New Roman" w:hAnsi="Times New Roman"/>
          <w:bCs/>
          <w:sz w:val="24"/>
          <w:szCs w:val="24"/>
        </w:rPr>
        <w:t>;</w:t>
      </w:r>
    </w:p>
    <w:p w14:paraId="0C601C53" w14:textId="77777777" w:rsidR="00EF4988" w:rsidRPr="00664090" w:rsidRDefault="00EF4988" w:rsidP="00BC3C26">
      <w:pPr>
        <w:spacing w:after="0" w:line="240" w:lineRule="auto"/>
        <w:jc w:val="both"/>
        <w:rPr>
          <w:rFonts w:ascii="Times New Roman" w:hAnsi="Times New Roman"/>
          <w:sz w:val="24"/>
          <w:szCs w:val="24"/>
        </w:rPr>
      </w:pPr>
    </w:p>
    <w:p w14:paraId="5E2B4789" w14:textId="5ABD11D1" w:rsidR="000A41FD" w:rsidRPr="00957251" w:rsidRDefault="003E07E6" w:rsidP="00BC3C26">
      <w:pPr>
        <w:spacing w:after="0" w:line="240" w:lineRule="auto"/>
        <w:jc w:val="both"/>
        <w:rPr>
          <w:rFonts w:ascii="Times New Roman" w:hAnsi="Times New Roman"/>
          <w:b/>
          <w:sz w:val="24"/>
          <w:szCs w:val="24"/>
        </w:rPr>
      </w:pPr>
      <w:r>
        <w:rPr>
          <w:rFonts w:ascii="Times New Roman" w:hAnsi="Times New Roman"/>
          <w:b/>
          <w:sz w:val="24"/>
          <w:szCs w:val="24"/>
        </w:rPr>
        <w:t>49</w:t>
      </w:r>
      <w:r w:rsidR="001024B6" w:rsidRPr="00957251">
        <w:rPr>
          <w:rFonts w:ascii="Times New Roman" w:hAnsi="Times New Roman"/>
          <w:b/>
          <w:sz w:val="24"/>
          <w:szCs w:val="24"/>
        </w:rPr>
        <w:t xml:space="preserve">) </w:t>
      </w:r>
      <w:r w:rsidR="001024B6" w:rsidRPr="00957251">
        <w:rPr>
          <w:rFonts w:ascii="Times New Roman" w:hAnsi="Times New Roman"/>
          <w:bCs/>
          <w:sz w:val="24"/>
          <w:szCs w:val="24"/>
        </w:rPr>
        <w:t>paragrahvi 34</w:t>
      </w:r>
      <w:r w:rsidR="001024B6" w:rsidRPr="00957251">
        <w:rPr>
          <w:rFonts w:ascii="Times New Roman" w:hAnsi="Times New Roman"/>
          <w:bCs/>
          <w:sz w:val="24"/>
          <w:szCs w:val="24"/>
          <w:vertAlign w:val="superscript"/>
        </w:rPr>
        <w:t>1</w:t>
      </w:r>
      <w:r w:rsidR="001024B6" w:rsidRPr="00957251">
        <w:rPr>
          <w:rFonts w:ascii="Times New Roman" w:hAnsi="Times New Roman"/>
          <w:bCs/>
          <w:sz w:val="24"/>
          <w:szCs w:val="24"/>
        </w:rPr>
        <w:t xml:space="preserve"> lõige 2 muudetakse ja sõnastatakse järgmiselt:</w:t>
      </w:r>
    </w:p>
    <w:p w14:paraId="3D643321" w14:textId="77777777" w:rsidR="001024B6" w:rsidRPr="00957251" w:rsidRDefault="001024B6" w:rsidP="00BC3C26">
      <w:pPr>
        <w:spacing w:after="0" w:line="240" w:lineRule="auto"/>
        <w:jc w:val="both"/>
        <w:rPr>
          <w:rFonts w:ascii="Times New Roman" w:hAnsi="Times New Roman"/>
          <w:bCs/>
          <w:sz w:val="24"/>
          <w:szCs w:val="24"/>
        </w:rPr>
      </w:pPr>
      <w:r w:rsidRPr="00957251">
        <w:rPr>
          <w:rFonts w:ascii="Times New Roman" w:hAnsi="Times New Roman"/>
          <w:bCs/>
          <w:sz w:val="24"/>
          <w:szCs w:val="24"/>
        </w:rPr>
        <w:t xml:space="preserve">„(2) Kui toetust taotlev kohaliku omavalitsuse üksus ei ole investeeringu omafinantseeringu katmist kavandanud eelarves või eelarvestrateegias, võib toetuse andja nõuda finantsplaani, milles kohaliku omavalitsuse üksus näitab, kuidas ta omafinantseeringu katab.“; </w:t>
      </w:r>
    </w:p>
    <w:p w14:paraId="480A4318" w14:textId="77777777" w:rsidR="001024B6" w:rsidRPr="00957251" w:rsidRDefault="001024B6" w:rsidP="00BC3C26">
      <w:pPr>
        <w:spacing w:after="0" w:line="240" w:lineRule="auto"/>
        <w:jc w:val="both"/>
        <w:rPr>
          <w:rFonts w:ascii="Times New Roman" w:hAnsi="Times New Roman"/>
          <w:bCs/>
          <w:sz w:val="24"/>
          <w:szCs w:val="24"/>
        </w:rPr>
      </w:pPr>
    </w:p>
    <w:p w14:paraId="4CBCBBD8" w14:textId="03A40EA7" w:rsidR="001024B6" w:rsidRPr="00957251" w:rsidRDefault="003E07E6" w:rsidP="001024B6">
      <w:pPr>
        <w:spacing w:after="0" w:line="240" w:lineRule="auto"/>
        <w:jc w:val="both"/>
        <w:rPr>
          <w:rFonts w:ascii="Times New Roman" w:hAnsi="Times New Roman"/>
          <w:bCs/>
          <w:sz w:val="24"/>
          <w:szCs w:val="24"/>
        </w:rPr>
      </w:pPr>
      <w:r>
        <w:rPr>
          <w:rFonts w:ascii="Times New Roman" w:hAnsi="Times New Roman"/>
          <w:b/>
          <w:sz w:val="24"/>
          <w:szCs w:val="24"/>
        </w:rPr>
        <w:t>50</w:t>
      </w:r>
      <w:r w:rsidR="001024B6" w:rsidRPr="00957251">
        <w:rPr>
          <w:rFonts w:ascii="Times New Roman" w:hAnsi="Times New Roman"/>
          <w:b/>
          <w:sz w:val="24"/>
          <w:szCs w:val="24"/>
        </w:rPr>
        <w:t xml:space="preserve">) </w:t>
      </w:r>
      <w:r w:rsidR="001024B6" w:rsidRPr="00957251">
        <w:rPr>
          <w:rFonts w:ascii="Times New Roman" w:hAnsi="Times New Roman"/>
          <w:bCs/>
          <w:sz w:val="24"/>
          <w:szCs w:val="24"/>
        </w:rPr>
        <w:t>paragrahvi 34</w:t>
      </w:r>
      <w:r w:rsidR="001024B6" w:rsidRPr="00957251">
        <w:rPr>
          <w:rFonts w:ascii="Times New Roman" w:hAnsi="Times New Roman"/>
          <w:bCs/>
          <w:sz w:val="24"/>
          <w:szCs w:val="24"/>
          <w:vertAlign w:val="superscript"/>
        </w:rPr>
        <w:t>1</w:t>
      </w:r>
      <w:r w:rsidR="001024B6" w:rsidRPr="00957251">
        <w:rPr>
          <w:rFonts w:ascii="Times New Roman" w:hAnsi="Times New Roman"/>
          <w:bCs/>
          <w:sz w:val="24"/>
          <w:szCs w:val="24"/>
        </w:rPr>
        <w:t xml:space="preserve"> lõige 3 tunnistatakse kehtetuks</w:t>
      </w:r>
      <w:r w:rsidR="00000295">
        <w:rPr>
          <w:rFonts w:ascii="Times New Roman" w:hAnsi="Times New Roman"/>
          <w:bCs/>
          <w:sz w:val="24"/>
          <w:szCs w:val="24"/>
        </w:rPr>
        <w:t>;</w:t>
      </w:r>
    </w:p>
    <w:p w14:paraId="7F7F3C49" w14:textId="77777777" w:rsidR="001024B6" w:rsidRPr="00957251" w:rsidRDefault="001024B6" w:rsidP="001024B6">
      <w:pPr>
        <w:spacing w:after="0" w:line="240" w:lineRule="auto"/>
        <w:jc w:val="both"/>
        <w:rPr>
          <w:rFonts w:ascii="Times New Roman" w:hAnsi="Times New Roman"/>
          <w:bCs/>
          <w:sz w:val="24"/>
          <w:szCs w:val="24"/>
        </w:rPr>
      </w:pPr>
    </w:p>
    <w:p w14:paraId="4F38AF29" w14:textId="5163293E" w:rsidR="00190078" w:rsidRPr="00957251" w:rsidRDefault="003E07E6" w:rsidP="001024B6">
      <w:pPr>
        <w:spacing w:after="0" w:line="240" w:lineRule="auto"/>
        <w:jc w:val="both"/>
        <w:rPr>
          <w:rFonts w:ascii="Times New Roman" w:hAnsi="Times New Roman"/>
          <w:bCs/>
          <w:sz w:val="24"/>
          <w:szCs w:val="24"/>
        </w:rPr>
      </w:pPr>
      <w:r>
        <w:rPr>
          <w:rFonts w:ascii="Times New Roman" w:hAnsi="Times New Roman"/>
          <w:b/>
          <w:sz w:val="24"/>
          <w:szCs w:val="24"/>
        </w:rPr>
        <w:t>51</w:t>
      </w:r>
      <w:r w:rsidR="00190078" w:rsidRPr="00957251">
        <w:rPr>
          <w:rFonts w:ascii="Times New Roman" w:hAnsi="Times New Roman"/>
          <w:b/>
          <w:sz w:val="24"/>
          <w:szCs w:val="24"/>
        </w:rPr>
        <w:t>)</w:t>
      </w:r>
      <w:r w:rsidR="00190078" w:rsidRPr="00957251">
        <w:rPr>
          <w:rFonts w:ascii="Times New Roman" w:hAnsi="Times New Roman"/>
          <w:bCs/>
          <w:sz w:val="24"/>
          <w:szCs w:val="24"/>
        </w:rPr>
        <w:t xml:space="preserve"> paragrahvi 34</w:t>
      </w:r>
      <w:r w:rsidR="00190078" w:rsidRPr="00957251">
        <w:rPr>
          <w:rFonts w:ascii="Times New Roman" w:hAnsi="Times New Roman"/>
          <w:bCs/>
          <w:sz w:val="24"/>
          <w:szCs w:val="24"/>
          <w:vertAlign w:val="superscript"/>
        </w:rPr>
        <w:t>1</w:t>
      </w:r>
      <w:r w:rsidR="00190078" w:rsidRPr="00957251">
        <w:rPr>
          <w:rFonts w:ascii="Times New Roman" w:hAnsi="Times New Roman"/>
          <w:bCs/>
          <w:sz w:val="24"/>
          <w:szCs w:val="24"/>
        </w:rPr>
        <w:t xml:space="preserve"> lõigetes 4</w:t>
      </w:r>
      <w:r w:rsidR="004B7C0B" w:rsidRPr="004B7C0B">
        <w:rPr>
          <w:rFonts w:ascii="Times New Roman" w:hAnsi="Times New Roman"/>
          <w:bCs/>
          <w:sz w:val="24"/>
          <w:szCs w:val="24"/>
        </w:rPr>
        <w:t>–</w:t>
      </w:r>
      <w:r w:rsidR="00190078" w:rsidRPr="00957251">
        <w:rPr>
          <w:rFonts w:ascii="Times New Roman" w:hAnsi="Times New Roman"/>
          <w:bCs/>
          <w:sz w:val="24"/>
          <w:szCs w:val="24"/>
        </w:rPr>
        <w:t xml:space="preserve">6 </w:t>
      </w:r>
      <w:r w:rsidR="00000295" w:rsidRPr="00957251">
        <w:rPr>
          <w:rFonts w:ascii="Times New Roman" w:hAnsi="Times New Roman"/>
          <w:bCs/>
          <w:sz w:val="24"/>
          <w:szCs w:val="24"/>
        </w:rPr>
        <w:t>asenda</w:t>
      </w:r>
      <w:r w:rsidR="00000295">
        <w:rPr>
          <w:rFonts w:ascii="Times New Roman" w:hAnsi="Times New Roman"/>
          <w:bCs/>
          <w:sz w:val="24"/>
          <w:szCs w:val="24"/>
        </w:rPr>
        <w:t>takse</w:t>
      </w:r>
      <w:r w:rsidR="00000295" w:rsidRPr="00957251">
        <w:rPr>
          <w:rFonts w:ascii="Times New Roman" w:hAnsi="Times New Roman"/>
          <w:bCs/>
          <w:sz w:val="24"/>
          <w:szCs w:val="24"/>
        </w:rPr>
        <w:t xml:space="preserve"> </w:t>
      </w:r>
      <w:r w:rsidR="00535D4B">
        <w:rPr>
          <w:rFonts w:ascii="Times New Roman" w:hAnsi="Times New Roman"/>
          <w:bCs/>
          <w:sz w:val="24"/>
          <w:szCs w:val="24"/>
        </w:rPr>
        <w:t>tekstiosa</w:t>
      </w:r>
      <w:r w:rsidR="00190078" w:rsidRPr="00957251">
        <w:rPr>
          <w:rFonts w:ascii="Times New Roman" w:hAnsi="Times New Roman"/>
          <w:bCs/>
          <w:sz w:val="24"/>
          <w:szCs w:val="24"/>
        </w:rPr>
        <w:t xml:space="preserve"> „</w:t>
      </w:r>
      <w:r w:rsidR="00535D4B">
        <w:rPr>
          <w:rFonts w:ascii="Times New Roman" w:hAnsi="Times New Roman"/>
          <w:bCs/>
          <w:sz w:val="24"/>
          <w:szCs w:val="24"/>
        </w:rPr>
        <w:t>1</w:t>
      </w:r>
      <w:r w:rsidR="00535D4B" w:rsidRPr="00535D4B">
        <w:rPr>
          <w:rFonts w:ascii="Times New Roman" w:hAnsi="Times New Roman"/>
          <w:bCs/>
          <w:sz w:val="24"/>
          <w:szCs w:val="24"/>
        </w:rPr>
        <w:t>–</w:t>
      </w:r>
      <w:r w:rsidR="00190078" w:rsidRPr="00957251">
        <w:rPr>
          <w:rFonts w:ascii="Times New Roman" w:hAnsi="Times New Roman"/>
          <w:bCs/>
          <w:sz w:val="24"/>
          <w:szCs w:val="24"/>
        </w:rPr>
        <w:t xml:space="preserve">3“ </w:t>
      </w:r>
      <w:r w:rsidR="00A13268">
        <w:rPr>
          <w:rFonts w:ascii="Times New Roman" w:hAnsi="Times New Roman"/>
          <w:bCs/>
          <w:sz w:val="24"/>
          <w:szCs w:val="24"/>
        </w:rPr>
        <w:t>tekstiosa</w:t>
      </w:r>
      <w:r w:rsidR="00A13268" w:rsidRPr="00957251">
        <w:rPr>
          <w:rFonts w:ascii="Times New Roman" w:hAnsi="Times New Roman"/>
          <w:bCs/>
          <w:sz w:val="24"/>
          <w:szCs w:val="24"/>
        </w:rPr>
        <w:t xml:space="preserve">ga </w:t>
      </w:r>
      <w:r w:rsidR="00000295">
        <w:rPr>
          <w:rFonts w:ascii="Times New Roman" w:hAnsi="Times New Roman"/>
          <w:bCs/>
          <w:sz w:val="24"/>
          <w:szCs w:val="24"/>
        </w:rPr>
        <w:t>„</w:t>
      </w:r>
      <w:r w:rsidR="00A13268">
        <w:rPr>
          <w:rFonts w:ascii="Times New Roman" w:hAnsi="Times New Roman"/>
          <w:bCs/>
          <w:sz w:val="24"/>
          <w:szCs w:val="24"/>
        </w:rPr>
        <w:t xml:space="preserve">1 ja </w:t>
      </w:r>
      <w:r w:rsidR="00190078" w:rsidRPr="00957251">
        <w:rPr>
          <w:rFonts w:ascii="Times New Roman" w:hAnsi="Times New Roman"/>
          <w:bCs/>
          <w:sz w:val="24"/>
          <w:szCs w:val="24"/>
        </w:rPr>
        <w:t>2</w:t>
      </w:r>
      <w:r w:rsidR="00000295">
        <w:rPr>
          <w:rFonts w:ascii="Times New Roman" w:hAnsi="Times New Roman"/>
          <w:bCs/>
          <w:sz w:val="24"/>
          <w:szCs w:val="24"/>
        </w:rPr>
        <w:t>“;</w:t>
      </w:r>
    </w:p>
    <w:p w14:paraId="4CA48E70" w14:textId="77777777" w:rsidR="00190078" w:rsidRPr="00957251" w:rsidRDefault="00190078" w:rsidP="001024B6">
      <w:pPr>
        <w:spacing w:after="0" w:line="240" w:lineRule="auto"/>
        <w:jc w:val="both"/>
        <w:rPr>
          <w:rFonts w:ascii="Times New Roman" w:hAnsi="Times New Roman"/>
          <w:bCs/>
          <w:sz w:val="24"/>
          <w:szCs w:val="24"/>
        </w:rPr>
      </w:pPr>
    </w:p>
    <w:p w14:paraId="5FF930A8" w14:textId="6810E01F" w:rsidR="001024B6" w:rsidRPr="00957251" w:rsidRDefault="003E07E6" w:rsidP="001024B6">
      <w:pPr>
        <w:spacing w:after="0" w:line="240" w:lineRule="auto"/>
        <w:jc w:val="both"/>
        <w:rPr>
          <w:rFonts w:ascii="Times New Roman" w:hAnsi="Times New Roman"/>
          <w:bCs/>
          <w:sz w:val="24"/>
          <w:szCs w:val="24"/>
        </w:rPr>
      </w:pPr>
      <w:r>
        <w:rPr>
          <w:rFonts w:ascii="Times New Roman" w:hAnsi="Times New Roman"/>
          <w:b/>
          <w:sz w:val="24"/>
          <w:szCs w:val="24"/>
        </w:rPr>
        <w:t>52</w:t>
      </w:r>
      <w:r w:rsidR="001024B6" w:rsidRPr="00957251">
        <w:rPr>
          <w:rFonts w:ascii="Times New Roman" w:hAnsi="Times New Roman"/>
          <w:b/>
          <w:sz w:val="24"/>
          <w:szCs w:val="24"/>
        </w:rPr>
        <w:t xml:space="preserve">) </w:t>
      </w:r>
      <w:r w:rsidR="001024B6" w:rsidRPr="00957251">
        <w:rPr>
          <w:rFonts w:ascii="Times New Roman" w:hAnsi="Times New Roman"/>
          <w:bCs/>
          <w:sz w:val="24"/>
          <w:szCs w:val="24"/>
        </w:rPr>
        <w:t>paragrahvid</w:t>
      </w:r>
      <w:r w:rsidR="00921BD1">
        <w:rPr>
          <w:rFonts w:ascii="Times New Roman" w:hAnsi="Times New Roman"/>
          <w:bCs/>
          <w:sz w:val="24"/>
          <w:szCs w:val="24"/>
        </w:rPr>
        <w:t xml:space="preserve"> 35</w:t>
      </w:r>
      <w:r w:rsidR="0060184E" w:rsidRPr="0060184E">
        <w:rPr>
          <w:rFonts w:ascii="Times New Roman" w:hAnsi="Times New Roman"/>
          <w:bCs/>
          <w:sz w:val="24"/>
          <w:szCs w:val="24"/>
        </w:rPr>
        <w:t>–</w:t>
      </w:r>
      <w:r w:rsidR="007F13C6" w:rsidRPr="00957251">
        <w:rPr>
          <w:rFonts w:ascii="Times New Roman" w:hAnsi="Times New Roman"/>
          <w:bCs/>
          <w:sz w:val="24"/>
          <w:szCs w:val="24"/>
        </w:rPr>
        <w:t>35</w:t>
      </w:r>
      <w:r w:rsidR="007F13C6" w:rsidRPr="00957251">
        <w:rPr>
          <w:rFonts w:ascii="Times New Roman" w:hAnsi="Times New Roman"/>
          <w:bCs/>
          <w:sz w:val="24"/>
          <w:szCs w:val="24"/>
          <w:vertAlign w:val="superscript"/>
        </w:rPr>
        <w:t>2</w:t>
      </w:r>
      <w:r w:rsidR="007F13C6" w:rsidRPr="00957251">
        <w:rPr>
          <w:rFonts w:ascii="Times New Roman" w:hAnsi="Times New Roman"/>
          <w:bCs/>
          <w:sz w:val="24"/>
          <w:szCs w:val="24"/>
        </w:rPr>
        <w:t xml:space="preserve"> </w:t>
      </w:r>
      <w:r w:rsidR="001024B6" w:rsidRPr="00957251">
        <w:rPr>
          <w:rFonts w:ascii="Times New Roman" w:hAnsi="Times New Roman"/>
          <w:bCs/>
          <w:sz w:val="24"/>
          <w:szCs w:val="24"/>
        </w:rPr>
        <w:t>tunnistatakse kehtetuks</w:t>
      </w:r>
      <w:r w:rsidR="000B1556" w:rsidRPr="00957251">
        <w:rPr>
          <w:rFonts w:ascii="Times New Roman" w:hAnsi="Times New Roman"/>
          <w:bCs/>
          <w:sz w:val="24"/>
          <w:szCs w:val="24"/>
        </w:rPr>
        <w:t>;</w:t>
      </w:r>
    </w:p>
    <w:bookmarkEnd w:id="33"/>
    <w:p w14:paraId="75CC924B" w14:textId="77777777" w:rsidR="00D56266" w:rsidRPr="00957251" w:rsidRDefault="00D56266" w:rsidP="001024B6">
      <w:pPr>
        <w:spacing w:after="0" w:line="240" w:lineRule="auto"/>
        <w:jc w:val="both"/>
        <w:rPr>
          <w:rFonts w:ascii="Times New Roman" w:hAnsi="Times New Roman"/>
          <w:bCs/>
          <w:sz w:val="24"/>
          <w:szCs w:val="24"/>
        </w:rPr>
      </w:pPr>
    </w:p>
    <w:p w14:paraId="44152B5A" w14:textId="0AEDF00D" w:rsidR="001024B6" w:rsidRPr="00957251" w:rsidRDefault="003E07E6" w:rsidP="001024B6">
      <w:pPr>
        <w:spacing w:after="0" w:line="240" w:lineRule="auto"/>
        <w:jc w:val="both"/>
        <w:rPr>
          <w:rFonts w:ascii="Times New Roman" w:hAnsi="Times New Roman"/>
          <w:bCs/>
          <w:sz w:val="24"/>
          <w:szCs w:val="24"/>
        </w:rPr>
      </w:pPr>
      <w:r>
        <w:rPr>
          <w:rFonts w:ascii="Times New Roman" w:hAnsi="Times New Roman"/>
          <w:b/>
          <w:sz w:val="24"/>
          <w:szCs w:val="24"/>
        </w:rPr>
        <w:t>53</w:t>
      </w:r>
      <w:r w:rsidR="001024B6" w:rsidRPr="00957251">
        <w:rPr>
          <w:rFonts w:ascii="Times New Roman" w:hAnsi="Times New Roman"/>
          <w:b/>
          <w:sz w:val="24"/>
          <w:szCs w:val="24"/>
        </w:rPr>
        <w:t xml:space="preserve">) </w:t>
      </w:r>
      <w:r w:rsidR="001024B6" w:rsidRPr="00957251">
        <w:rPr>
          <w:rFonts w:ascii="Times New Roman" w:hAnsi="Times New Roman"/>
          <w:bCs/>
          <w:sz w:val="24"/>
          <w:szCs w:val="24"/>
        </w:rPr>
        <w:t>paragrahvi 36 lõike 2 punkt 1 muudetakse ja sõnastatakse järgmiselt:</w:t>
      </w:r>
    </w:p>
    <w:p w14:paraId="7B2CE8F1" w14:textId="542D6572" w:rsidR="001024B6" w:rsidRPr="00957251" w:rsidRDefault="004505F6" w:rsidP="001024B6">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w:t>
      </w:r>
      <w:r w:rsidR="001024B6" w:rsidRPr="00957251">
        <w:rPr>
          <w:rFonts w:ascii="Times New Roman" w:hAnsi="Times New Roman"/>
          <w:color w:val="202020"/>
          <w:sz w:val="24"/>
          <w:szCs w:val="24"/>
          <w:shd w:val="clear" w:color="auto" w:fill="FFFFFF"/>
        </w:rPr>
        <w:t xml:space="preserve">1) </w:t>
      </w:r>
      <w:r w:rsidR="001024B6" w:rsidRPr="00A0068C">
        <w:rPr>
          <w:rFonts w:ascii="Times New Roman" w:hAnsi="Times New Roman"/>
          <w:color w:val="202020"/>
          <w:sz w:val="24"/>
          <w:szCs w:val="24"/>
          <w:shd w:val="clear" w:color="auto" w:fill="FFFFFF"/>
        </w:rPr>
        <w:t>tähtajalisse</w:t>
      </w:r>
      <w:r w:rsidR="001024B6" w:rsidRPr="00957251">
        <w:rPr>
          <w:rFonts w:ascii="Times New Roman" w:hAnsi="Times New Roman"/>
          <w:color w:val="202020"/>
          <w:sz w:val="24"/>
          <w:szCs w:val="24"/>
          <w:shd w:val="clear" w:color="auto" w:fill="FFFFFF"/>
        </w:rPr>
        <w:t xml:space="preserve"> hoiusesse krediidiasutustes, kui krediidiasutusel või selle emaettevõtja või filiaalina tegutseval välisriigi krediidiasutusel ei ole rahvusvaheliselt tunnustatud reitinguagentuuride määratletuse kohaselt krediidireiting (edaspidi </w:t>
      </w:r>
      <w:r w:rsidR="001024B6" w:rsidRPr="00E835C9">
        <w:rPr>
          <w:rFonts w:ascii="Times New Roman" w:hAnsi="Times New Roman"/>
          <w:i/>
          <w:iCs/>
          <w:color w:val="202020"/>
          <w:sz w:val="24"/>
          <w:szCs w:val="24"/>
          <w:shd w:val="clear" w:color="auto" w:fill="FFFFFF"/>
        </w:rPr>
        <w:t>krediidireiting</w:t>
      </w:r>
      <w:r w:rsidR="001024B6" w:rsidRPr="00957251">
        <w:rPr>
          <w:rFonts w:ascii="Times New Roman" w:hAnsi="Times New Roman"/>
          <w:color w:val="202020"/>
          <w:sz w:val="24"/>
          <w:szCs w:val="24"/>
          <w:shd w:val="clear" w:color="auto" w:fill="FFFFFF"/>
        </w:rPr>
        <w:t xml:space="preserve">) väiksem kui </w:t>
      </w:r>
      <w:r w:rsidR="001024B6" w:rsidRPr="00A0068C">
        <w:rPr>
          <w:rFonts w:ascii="Times New Roman" w:hAnsi="Times New Roman"/>
          <w:color w:val="202020"/>
          <w:sz w:val="24"/>
          <w:szCs w:val="24"/>
          <w:shd w:val="clear" w:color="auto" w:fill="FFFFFF"/>
        </w:rPr>
        <w:t>P-</w:t>
      </w:r>
      <w:r w:rsidRPr="00A0068C">
        <w:rPr>
          <w:rFonts w:ascii="Times New Roman" w:hAnsi="Times New Roman"/>
          <w:color w:val="202020"/>
          <w:sz w:val="24"/>
          <w:szCs w:val="24"/>
          <w:shd w:val="clear" w:color="auto" w:fill="FFFFFF"/>
        </w:rPr>
        <w:t>2</w:t>
      </w:r>
      <w:r w:rsidR="001024B6" w:rsidRPr="00957251">
        <w:rPr>
          <w:rFonts w:ascii="Times New Roman" w:hAnsi="Times New Roman"/>
          <w:color w:val="202020"/>
          <w:sz w:val="24"/>
          <w:szCs w:val="24"/>
          <w:shd w:val="clear" w:color="auto" w:fill="FFFFFF"/>
        </w:rPr>
        <w:t xml:space="preserve"> (</w:t>
      </w:r>
      <w:proofErr w:type="spellStart"/>
      <w:r w:rsidR="001024B6" w:rsidRPr="00E835C9">
        <w:rPr>
          <w:rFonts w:ascii="Times New Roman" w:hAnsi="Times New Roman"/>
          <w:i/>
          <w:iCs/>
          <w:color w:val="202020"/>
          <w:sz w:val="24"/>
          <w:szCs w:val="24"/>
          <w:shd w:val="clear" w:color="auto" w:fill="FFFFFF"/>
        </w:rPr>
        <w:t>Moody’s</w:t>
      </w:r>
      <w:proofErr w:type="spellEnd"/>
      <w:r w:rsidR="001024B6" w:rsidRPr="00957251">
        <w:rPr>
          <w:rFonts w:ascii="Times New Roman" w:hAnsi="Times New Roman"/>
          <w:color w:val="202020"/>
          <w:sz w:val="24"/>
          <w:szCs w:val="24"/>
          <w:shd w:val="clear" w:color="auto" w:fill="FFFFFF"/>
        </w:rPr>
        <w:t>) või selle ekvivalent</w:t>
      </w:r>
      <w:r w:rsidR="00830F00">
        <w:rPr>
          <w:rFonts w:ascii="Times New Roman" w:hAnsi="Times New Roman"/>
          <w:color w:val="202020"/>
          <w:sz w:val="24"/>
          <w:szCs w:val="24"/>
          <w:shd w:val="clear" w:color="auto" w:fill="FFFFFF"/>
        </w:rPr>
        <w:t>;</w:t>
      </w:r>
      <w:r w:rsidRPr="00957251">
        <w:rPr>
          <w:rFonts w:ascii="Times New Roman" w:hAnsi="Times New Roman"/>
          <w:color w:val="202020"/>
          <w:sz w:val="24"/>
          <w:szCs w:val="24"/>
          <w:shd w:val="clear" w:color="auto" w:fill="FFFFFF"/>
        </w:rPr>
        <w:t>“;</w:t>
      </w:r>
    </w:p>
    <w:p w14:paraId="04F1702C" w14:textId="77777777" w:rsidR="001024B6" w:rsidRPr="00E835C9" w:rsidRDefault="001024B6" w:rsidP="001024B6">
      <w:pPr>
        <w:spacing w:after="0" w:line="240" w:lineRule="auto"/>
        <w:jc w:val="both"/>
        <w:rPr>
          <w:rFonts w:ascii="Times New Roman" w:hAnsi="Times New Roman"/>
          <w:color w:val="202020"/>
          <w:sz w:val="24"/>
          <w:szCs w:val="24"/>
          <w:shd w:val="clear" w:color="auto" w:fill="FFFFFF"/>
        </w:rPr>
      </w:pPr>
    </w:p>
    <w:p w14:paraId="3D68FCF6" w14:textId="5DCFD9BF" w:rsidR="00CE7860" w:rsidRPr="00957251" w:rsidRDefault="003E07E6" w:rsidP="001024B6">
      <w:pPr>
        <w:spacing w:after="0" w:line="240" w:lineRule="auto"/>
        <w:jc w:val="both"/>
        <w:rPr>
          <w:rFonts w:ascii="Times New Roman" w:hAnsi="Times New Roman"/>
          <w:b/>
          <w:color w:val="202020"/>
          <w:sz w:val="24"/>
          <w:szCs w:val="24"/>
          <w:shd w:val="clear" w:color="auto" w:fill="FFFFFF"/>
        </w:rPr>
      </w:pPr>
      <w:bookmarkStart w:id="34" w:name="_Hlk171091994"/>
      <w:r>
        <w:rPr>
          <w:rFonts w:ascii="Times New Roman" w:hAnsi="Times New Roman"/>
          <w:b/>
          <w:color w:val="202020"/>
          <w:sz w:val="24"/>
          <w:szCs w:val="24"/>
          <w:shd w:val="clear" w:color="auto" w:fill="FFFFFF"/>
        </w:rPr>
        <w:t>54</w:t>
      </w:r>
      <w:r w:rsidR="00CE7860" w:rsidRPr="00957251">
        <w:rPr>
          <w:rFonts w:ascii="Times New Roman" w:hAnsi="Times New Roman"/>
          <w:b/>
          <w:color w:val="202020"/>
          <w:sz w:val="24"/>
          <w:szCs w:val="24"/>
          <w:shd w:val="clear" w:color="auto" w:fill="FFFFFF"/>
        </w:rPr>
        <w:t xml:space="preserve">) </w:t>
      </w:r>
      <w:r w:rsidR="00CE7860" w:rsidRPr="00957251">
        <w:rPr>
          <w:rFonts w:ascii="Times New Roman" w:hAnsi="Times New Roman"/>
          <w:bCs/>
          <w:color w:val="202020"/>
          <w:sz w:val="24"/>
          <w:szCs w:val="24"/>
          <w:shd w:val="clear" w:color="auto" w:fill="FFFFFF"/>
        </w:rPr>
        <w:t xml:space="preserve">paragrahvi 36 täiendatakse lõikega </w:t>
      </w:r>
      <w:r w:rsidR="004235A4" w:rsidRPr="00957251">
        <w:rPr>
          <w:rFonts w:ascii="Times New Roman" w:hAnsi="Times New Roman"/>
          <w:bCs/>
          <w:color w:val="202020"/>
          <w:sz w:val="24"/>
          <w:szCs w:val="24"/>
          <w:shd w:val="clear" w:color="auto" w:fill="FFFFFF"/>
        </w:rPr>
        <w:t>3</w:t>
      </w:r>
      <w:r w:rsidR="00E36CCF" w:rsidRPr="00957251">
        <w:rPr>
          <w:rFonts w:ascii="Times New Roman" w:hAnsi="Times New Roman"/>
          <w:bCs/>
          <w:color w:val="202020"/>
          <w:sz w:val="24"/>
          <w:szCs w:val="24"/>
          <w:shd w:val="clear" w:color="auto" w:fill="FFFFFF"/>
          <w:vertAlign w:val="superscript"/>
        </w:rPr>
        <w:t>1</w:t>
      </w:r>
      <w:r w:rsidR="00CE7860" w:rsidRPr="00957251">
        <w:rPr>
          <w:rFonts w:ascii="Times New Roman" w:hAnsi="Times New Roman"/>
          <w:bCs/>
          <w:color w:val="202020"/>
          <w:sz w:val="24"/>
          <w:szCs w:val="24"/>
          <w:shd w:val="clear" w:color="auto" w:fill="FFFFFF"/>
        </w:rPr>
        <w:t xml:space="preserve"> järgmises sõnastuses</w:t>
      </w:r>
      <w:r w:rsidR="004235A4" w:rsidRPr="00957251">
        <w:rPr>
          <w:rFonts w:ascii="Times New Roman" w:hAnsi="Times New Roman"/>
          <w:bCs/>
          <w:color w:val="202020"/>
          <w:sz w:val="24"/>
          <w:szCs w:val="24"/>
          <w:shd w:val="clear" w:color="auto" w:fill="FFFFFF"/>
        </w:rPr>
        <w:t>:</w:t>
      </w:r>
    </w:p>
    <w:p w14:paraId="7FBD2CF3" w14:textId="77777777" w:rsidR="00CE7860" w:rsidRPr="00957251" w:rsidRDefault="004235A4" w:rsidP="001024B6">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„(3</w:t>
      </w:r>
      <w:r w:rsidRPr="00957251">
        <w:rPr>
          <w:rFonts w:ascii="Times New Roman" w:hAnsi="Times New Roman"/>
          <w:color w:val="202020"/>
          <w:sz w:val="24"/>
          <w:szCs w:val="24"/>
          <w:shd w:val="clear" w:color="auto" w:fill="FFFFFF"/>
          <w:vertAlign w:val="superscript"/>
        </w:rPr>
        <w:t>1</w:t>
      </w:r>
      <w:r w:rsidRPr="00957251">
        <w:rPr>
          <w:rFonts w:ascii="Times New Roman" w:hAnsi="Times New Roman"/>
          <w:color w:val="202020"/>
          <w:sz w:val="24"/>
          <w:szCs w:val="24"/>
          <w:shd w:val="clear" w:color="auto" w:fill="FFFFFF"/>
        </w:rPr>
        <w:t xml:space="preserve">) Kohaliku omavalitsuse üksus võib kasutada intressiriskide maandamiseks tuletisinstrumente </w:t>
      </w:r>
      <w:r w:rsidR="007F187A">
        <w:rPr>
          <w:rFonts w:ascii="Times New Roman" w:hAnsi="Times New Roman"/>
          <w:color w:val="202020"/>
          <w:sz w:val="24"/>
          <w:szCs w:val="24"/>
          <w:shd w:val="clear" w:color="auto" w:fill="FFFFFF"/>
        </w:rPr>
        <w:t xml:space="preserve">käesoleva seaduse </w:t>
      </w:r>
      <w:r w:rsidRPr="00957251">
        <w:rPr>
          <w:rFonts w:ascii="Times New Roman" w:hAnsi="Times New Roman"/>
          <w:color w:val="202020"/>
          <w:sz w:val="24"/>
          <w:szCs w:val="24"/>
          <w:shd w:val="clear" w:color="auto" w:fill="FFFFFF"/>
        </w:rPr>
        <w:t>§ 36</w:t>
      </w:r>
      <w:r w:rsidRPr="00957251">
        <w:rPr>
          <w:rFonts w:ascii="Times New Roman" w:hAnsi="Times New Roman"/>
          <w:color w:val="202020"/>
          <w:sz w:val="24"/>
          <w:szCs w:val="24"/>
          <w:shd w:val="clear" w:color="auto" w:fill="FFFFFF"/>
          <w:vertAlign w:val="superscript"/>
        </w:rPr>
        <w:t>1</w:t>
      </w:r>
      <w:r w:rsidRPr="00957251">
        <w:rPr>
          <w:rFonts w:ascii="Times New Roman" w:hAnsi="Times New Roman"/>
          <w:color w:val="202020"/>
          <w:sz w:val="24"/>
          <w:szCs w:val="24"/>
          <w:shd w:val="clear" w:color="auto" w:fill="FFFFFF"/>
        </w:rPr>
        <w:t xml:space="preserve"> </w:t>
      </w:r>
      <w:r w:rsidR="00120A06">
        <w:rPr>
          <w:rFonts w:ascii="Times New Roman" w:hAnsi="Times New Roman"/>
          <w:color w:val="202020"/>
          <w:sz w:val="24"/>
          <w:szCs w:val="24"/>
          <w:shd w:val="clear" w:color="auto" w:fill="FFFFFF"/>
        </w:rPr>
        <w:t>alusel kehtes</w:t>
      </w:r>
      <w:r w:rsidR="00120A06" w:rsidRPr="00957251">
        <w:rPr>
          <w:rFonts w:ascii="Times New Roman" w:hAnsi="Times New Roman"/>
          <w:color w:val="202020"/>
          <w:sz w:val="24"/>
          <w:szCs w:val="24"/>
          <w:shd w:val="clear" w:color="auto" w:fill="FFFFFF"/>
        </w:rPr>
        <w:t xml:space="preserve">tatud </w:t>
      </w:r>
      <w:r w:rsidRPr="00957251">
        <w:rPr>
          <w:rFonts w:ascii="Times New Roman" w:hAnsi="Times New Roman"/>
          <w:color w:val="202020"/>
          <w:sz w:val="24"/>
          <w:szCs w:val="24"/>
          <w:shd w:val="clear" w:color="auto" w:fill="FFFFFF"/>
        </w:rPr>
        <w:t>tingimuste ja korra</w:t>
      </w:r>
      <w:r w:rsidR="00B80BFD">
        <w:rPr>
          <w:rFonts w:ascii="Times New Roman" w:hAnsi="Times New Roman"/>
          <w:color w:val="202020"/>
          <w:sz w:val="24"/>
          <w:szCs w:val="24"/>
          <w:shd w:val="clear" w:color="auto" w:fill="FFFFFF"/>
        </w:rPr>
        <w:t xml:space="preserve"> kohaselt</w:t>
      </w:r>
      <w:r w:rsidRPr="00957251">
        <w:rPr>
          <w:rFonts w:ascii="Times New Roman" w:hAnsi="Times New Roman"/>
          <w:color w:val="202020"/>
          <w:sz w:val="24"/>
          <w:szCs w:val="24"/>
          <w:shd w:val="clear" w:color="auto" w:fill="FFFFFF"/>
        </w:rPr>
        <w:t>.“;</w:t>
      </w:r>
    </w:p>
    <w:p w14:paraId="17726057" w14:textId="77777777" w:rsidR="00CE7860" w:rsidRDefault="00CE7860" w:rsidP="001024B6">
      <w:pPr>
        <w:spacing w:after="0" w:line="240" w:lineRule="auto"/>
        <w:jc w:val="both"/>
        <w:rPr>
          <w:rFonts w:ascii="Times New Roman" w:hAnsi="Times New Roman"/>
          <w:color w:val="202020"/>
          <w:sz w:val="24"/>
          <w:szCs w:val="24"/>
          <w:shd w:val="clear" w:color="auto" w:fill="FFFFFF"/>
        </w:rPr>
      </w:pPr>
    </w:p>
    <w:p w14:paraId="051F0BEA" w14:textId="509E69F1" w:rsidR="009E4A7A" w:rsidRPr="005965C1" w:rsidRDefault="003E07E6" w:rsidP="009E4A7A">
      <w:pPr>
        <w:spacing w:after="0" w:line="240" w:lineRule="auto"/>
        <w:jc w:val="both"/>
        <w:rPr>
          <w:rFonts w:ascii="Times New Roman" w:hAnsi="Times New Roman"/>
          <w:b/>
          <w:sz w:val="24"/>
          <w:szCs w:val="24"/>
        </w:rPr>
      </w:pPr>
      <w:r w:rsidRPr="005965C1">
        <w:rPr>
          <w:rFonts w:ascii="Times New Roman" w:hAnsi="Times New Roman"/>
          <w:b/>
          <w:sz w:val="24"/>
          <w:szCs w:val="24"/>
        </w:rPr>
        <w:t>55</w:t>
      </w:r>
      <w:r w:rsidR="009E4A7A" w:rsidRPr="005965C1">
        <w:rPr>
          <w:rFonts w:ascii="Times New Roman" w:hAnsi="Times New Roman"/>
          <w:b/>
          <w:sz w:val="24"/>
          <w:szCs w:val="24"/>
        </w:rPr>
        <w:t>)</w:t>
      </w:r>
      <w:r w:rsidR="009E4A7A" w:rsidRPr="005965C1">
        <w:rPr>
          <w:rFonts w:ascii="Times New Roman" w:hAnsi="Times New Roman"/>
          <w:bCs/>
          <w:sz w:val="24"/>
          <w:szCs w:val="24"/>
        </w:rPr>
        <w:t xml:space="preserve"> paragrahvi </w:t>
      </w:r>
      <w:r w:rsidR="00547EDF" w:rsidRPr="005965C1">
        <w:rPr>
          <w:rFonts w:ascii="Times New Roman" w:hAnsi="Times New Roman"/>
          <w:bCs/>
          <w:sz w:val="24"/>
          <w:szCs w:val="24"/>
        </w:rPr>
        <w:t xml:space="preserve">36 </w:t>
      </w:r>
      <w:r w:rsidR="009E4A7A" w:rsidRPr="005965C1">
        <w:rPr>
          <w:rFonts w:ascii="Times New Roman" w:hAnsi="Times New Roman"/>
          <w:bCs/>
          <w:sz w:val="24"/>
          <w:szCs w:val="24"/>
        </w:rPr>
        <w:t>lõige 4 muudetakse ja sõnastatakse järgmiselt:</w:t>
      </w:r>
    </w:p>
    <w:p w14:paraId="4DCA1FD4" w14:textId="167C069F" w:rsidR="009E4A7A" w:rsidRPr="005965C1" w:rsidRDefault="009E4A7A" w:rsidP="001024B6">
      <w:pPr>
        <w:spacing w:after="0" w:line="240" w:lineRule="auto"/>
        <w:jc w:val="both"/>
        <w:rPr>
          <w:rFonts w:ascii="Times New Roman" w:hAnsi="Times New Roman"/>
          <w:color w:val="202020"/>
          <w:sz w:val="24"/>
          <w:szCs w:val="24"/>
          <w:shd w:val="clear" w:color="auto" w:fill="FFFFFF"/>
          <w:vertAlign w:val="superscript"/>
        </w:rPr>
      </w:pPr>
      <w:r w:rsidRPr="005965C1">
        <w:rPr>
          <w:rFonts w:ascii="Times New Roman" w:hAnsi="Times New Roman"/>
          <w:color w:val="202020"/>
          <w:sz w:val="24"/>
          <w:szCs w:val="24"/>
          <w:shd w:val="clear" w:color="auto" w:fill="FFFFFF"/>
        </w:rPr>
        <w:t>„(4) Kohaliku omavalitsuse üksus võib likviidseid varasid paigutada ning kasutusele võtta käesoleva seaduse § 36</w:t>
      </w:r>
      <w:r w:rsidRPr="005965C1">
        <w:rPr>
          <w:rFonts w:ascii="Times New Roman" w:hAnsi="Times New Roman"/>
          <w:color w:val="202020"/>
          <w:sz w:val="24"/>
          <w:szCs w:val="24"/>
          <w:shd w:val="clear" w:color="auto" w:fill="FFFFFF"/>
          <w:vertAlign w:val="superscript"/>
        </w:rPr>
        <w:t>1</w:t>
      </w:r>
      <w:r w:rsidRPr="005965C1">
        <w:rPr>
          <w:rFonts w:ascii="Times New Roman" w:hAnsi="Times New Roman"/>
          <w:color w:val="202020"/>
          <w:sz w:val="24"/>
          <w:szCs w:val="24"/>
          <w:shd w:val="clear" w:color="auto" w:fill="FFFFFF"/>
        </w:rPr>
        <w:t xml:space="preserve"> alusel kehtestatud tingimuste ja korra kohaselt.“;</w:t>
      </w:r>
    </w:p>
    <w:p w14:paraId="3DBDC3AC" w14:textId="77777777" w:rsidR="009E4A7A" w:rsidRPr="005965C1" w:rsidRDefault="009E4A7A" w:rsidP="001024B6">
      <w:pPr>
        <w:spacing w:after="0" w:line="240" w:lineRule="auto"/>
        <w:jc w:val="both"/>
        <w:rPr>
          <w:rFonts w:ascii="Times New Roman" w:hAnsi="Times New Roman"/>
          <w:color w:val="202020"/>
          <w:sz w:val="24"/>
          <w:szCs w:val="24"/>
          <w:shd w:val="clear" w:color="auto" w:fill="FFFFFF"/>
        </w:rPr>
      </w:pPr>
    </w:p>
    <w:p w14:paraId="1F1142F2" w14:textId="51B23F7D" w:rsidR="009E4A7A" w:rsidRPr="005965C1" w:rsidRDefault="003E07E6" w:rsidP="009E4A7A">
      <w:pPr>
        <w:spacing w:after="0" w:line="240" w:lineRule="auto"/>
        <w:jc w:val="both"/>
        <w:rPr>
          <w:rFonts w:ascii="Times New Roman" w:hAnsi="Times New Roman"/>
          <w:b/>
          <w:sz w:val="24"/>
          <w:szCs w:val="24"/>
        </w:rPr>
      </w:pPr>
      <w:r w:rsidRPr="005965C1">
        <w:rPr>
          <w:rFonts w:ascii="Times New Roman" w:hAnsi="Times New Roman"/>
          <w:b/>
          <w:sz w:val="24"/>
          <w:szCs w:val="24"/>
        </w:rPr>
        <w:t>56</w:t>
      </w:r>
      <w:r w:rsidR="009E4A7A" w:rsidRPr="005965C1">
        <w:rPr>
          <w:rFonts w:ascii="Times New Roman" w:hAnsi="Times New Roman"/>
          <w:b/>
          <w:sz w:val="24"/>
          <w:szCs w:val="24"/>
        </w:rPr>
        <w:t>)</w:t>
      </w:r>
      <w:r w:rsidR="009E4A7A" w:rsidRPr="005965C1">
        <w:rPr>
          <w:rFonts w:ascii="Times New Roman" w:hAnsi="Times New Roman"/>
          <w:bCs/>
          <w:sz w:val="24"/>
          <w:szCs w:val="24"/>
        </w:rPr>
        <w:t xml:space="preserve"> paragrahvi </w:t>
      </w:r>
      <w:r w:rsidR="00547EDF" w:rsidRPr="005965C1">
        <w:rPr>
          <w:rFonts w:ascii="Times New Roman" w:hAnsi="Times New Roman"/>
          <w:bCs/>
          <w:sz w:val="24"/>
          <w:szCs w:val="24"/>
        </w:rPr>
        <w:t xml:space="preserve">36 </w:t>
      </w:r>
      <w:r w:rsidR="009E4A7A" w:rsidRPr="005965C1">
        <w:rPr>
          <w:rFonts w:ascii="Times New Roman" w:hAnsi="Times New Roman"/>
          <w:bCs/>
          <w:color w:val="202020"/>
          <w:sz w:val="24"/>
          <w:szCs w:val="24"/>
          <w:shd w:val="clear" w:color="auto" w:fill="FFFFFF"/>
        </w:rPr>
        <w:t>täiendatakse lõikega 5 järgmises sõnastuses</w:t>
      </w:r>
      <w:r w:rsidR="009E4A7A" w:rsidRPr="005965C1">
        <w:rPr>
          <w:rFonts w:ascii="Times New Roman" w:hAnsi="Times New Roman"/>
          <w:bCs/>
          <w:sz w:val="24"/>
          <w:szCs w:val="24"/>
        </w:rPr>
        <w:t>:</w:t>
      </w:r>
    </w:p>
    <w:p w14:paraId="5B1929A1" w14:textId="2F5DA8F6" w:rsidR="009E4A7A" w:rsidRDefault="009E4A7A" w:rsidP="001024B6">
      <w:pPr>
        <w:spacing w:after="0" w:line="240" w:lineRule="auto"/>
        <w:jc w:val="both"/>
        <w:rPr>
          <w:rFonts w:ascii="Times New Roman" w:hAnsi="Times New Roman"/>
          <w:color w:val="202020"/>
          <w:sz w:val="24"/>
          <w:szCs w:val="24"/>
          <w:shd w:val="clear" w:color="auto" w:fill="FFFFFF"/>
        </w:rPr>
      </w:pPr>
      <w:r w:rsidRPr="005965C1">
        <w:rPr>
          <w:rFonts w:ascii="Times New Roman" w:hAnsi="Times New Roman"/>
          <w:color w:val="202020"/>
          <w:sz w:val="24"/>
          <w:szCs w:val="24"/>
          <w:shd w:val="clear" w:color="auto" w:fill="FFFFFF"/>
        </w:rPr>
        <w:t>„(5) Volikogu võib volitada valla- või linnavalitsust kehtestama määrusega likviidsete varade paigutami</w:t>
      </w:r>
      <w:r w:rsidR="00547EDF" w:rsidRPr="005965C1">
        <w:rPr>
          <w:rFonts w:ascii="Times New Roman" w:hAnsi="Times New Roman"/>
          <w:color w:val="202020"/>
          <w:sz w:val="24"/>
          <w:szCs w:val="24"/>
          <w:shd w:val="clear" w:color="auto" w:fill="FFFFFF"/>
        </w:rPr>
        <w:t>s</w:t>
      </w:r>
      <w:r w:rsidRPr="005965C1">
        <w:rPr>
          <w:rFonts w:ascii="Times New Roman" w:hAnsi="Times New Roman"/>
          <w:color w:val="202020"/>
          <w:sz w:val="24"/>
          <w:szCs w:val="24"/>
          <w:shd w:val="clear" w:color="auto" w:fill="FFFFFF"/>
        </w:rPr>
        <w:t>e ning kasutuselevõtmise</w:t>
      </w:r>
      <w:r w:rsidR="00053E03" w:rsidRPr="005965C1">
        <w:rPr>
          <w:rFonts w:ascii="Times New Roman" w:hAnsi="Times New Roman"/>
          <w:color w:val="202020"/>
          <w:sz w:val="24"/>
          <w:szCs w:val="24"/>
          <w:shd w:val="clear" w:color="auto" w:fill="FFFFFF"/>
        </w:rPr>
        <w:t xml:space="preserve"> </w:t>
      </w:r>
      <w:r w:rsidR="00271530" w:rsidRPr="005965C1">
        <w:rPr>
          <w:rFonts w:ascii="Times New Roman" w:hAnsi="Times New Roman"/>
          <w:color w:val="202020"/>
          <w:sz w:val="24"/>
          <w:szCs w:val="24"/>
          <w:shd w:val="clear" w:color="auto" w:fill="FFFFFF"/>
        </w:rPr>
        <w:t xml:space="preserve">tingimused ja </w:t>
      </w:r>
      <w:del w:id="35" w:author="Moonika Kuusk - JUSTDIGI" w:date="2025-01-30T16:05:00Z" w16du:dateUtc="2025-01-30T14:05:00Z">
        <w:r w:rsidRPr="005965C1" w:rsidDel="004B2A2E">
          <w:rPr>
            <w:rFonts w:ascii="Times New Roman" w:hAnsi="Times New Roman"/>
            <w:color w:val="202020"/>
            <w:sz w:val="24"/>
            <w:szCs w:val="24"/>
            <w:shd w:val="clear" w:color="auto" w:fill="FFFFFF"/>
          </w:rPr>
          <w:delText xml:space="preserve"> </w:delText>
        </w:r>
      </w:del>
      <w:r w:rsidRPr="005965C1">
        <w:rPr>
          <w:rFonts w:ascii="Times New Roman" w:hAnsi="Times New Roman"/>
          <w:color w:val="202020"/>
          <w:sz w:val="24"/>
          <w:szCs w:val="24"/>
          <w:shd w:val="clear" w:color="auto" w:fill="FFFFFF"/>
        </w:rPr>
        <w:t>korra.“;</w:t>
      </w:r>
    </w:p>
    <w:p w14:paraId="11BF9ADB" w14:textId="77777777" w:rsidR="009E4A7A" w:rsidRDefault="009E4A7A" w:rsidP="001024B6">
      <w:pPr>
        <w:spacing w:after="0" w:line="240" w:lineRule="auto"/>
        <w:jc w:val="both"/>
        <w:rPr>
          <w:rFonts w:ascii="Times New Roman" w:hAnsi="Times New Roman"/>
          <w:color w:val="202020"/>
          <w:sz w:val="24"/>
          <w:szCs w:val="24"/>
          <w:shd w:val="clear" w:color="auto" w:fill="FFFFFF"/>
        </w:rPr>
      </w:pPr>
    </w:p>
    <w:p w14:paraId="19E6990A" w14:textId="4CB9E883" w:rsidR="007F13C6" w:rsidRPr="004D7087" w:rsidRDefault="003E07E6" w:rsidP="001024B6">
      <w:pPr>
        <w:spacing w:after="0" w:line="240" w:lineRule="auto"/>
        <w:jc w:val="both"/>
        <w:rPr>
          <w:rFonts w:ascii="Times New Roman" w:hAnsi="Times New Roman"/>
          <w:b/>
          <w:color w:val="202020"/>
          <w:sz w:val="24"/>
          <w:szCs w:val="24"/>
          <w:shd w:val="clear" w:color="auto" w:fill="FFFFFF"/>
        </w:rPr>
      </w:pPr>
      <w:r w:rsidRPr="004D7087">
        <w:rPr>
          <w:rFonts w:ascii="Times New Roman" w:hAnsi="Times New Roman"/>
          <w:b/>
          <w:color w:val="202020"/>
          <w:sz w:val="24"/>
          <w:szCs w:val="24"/>
          <w:shd w:val="clear" w:color="auto" w:fill="FFFFFF"/>
        </w:rPr>
        <w:t>57</w:t>
      </w:r>
      <w:r w:rsidR="007F13C6" w:rsidRPr="004D7087">
        <w:rPr>
          <w:rFonts w:ascii="Times New Roman" w:hAnsi="Times New Roman"/>
          <w:b/>
          <w:color w:val="202020"/>
          <w:sz w:val="24"/>
          <w:szCs w:val="24"/>
          <w:shd w:val="clear" w:color="auto" w:fill="FFFFFF"/>
        </w:rPr>
        <w:t xml:space="preserve">) </w:t>
      </w:r>
      <w:r w:rsidR="007F13C6" w:rsidRPr="004D7087">
        <w:rPr>
          <w:rFonts w:ascii="Times New Roman" w:hAnsi="Times New Roman"/>
          <w:bCs/>
          <w:color w:val="202020"/>
          <w:sz w:val="24"/>
          <w:szCs w:val="24"/>
          <w:shd w:val="clear" w:color="auto" w:fill="FFFFFF"/>
        </w:rPr>
        <w:t xml:space="preserve">seadust täiendatakse </w:t>
      </w:r>
      <w:r w:rsidR="00F55D8B" w:rsidRPr="004D7087">
        <w:rPr>
          <w:rFonts w:ascii="Times New Roman" w:hAnsi="Times New Roman"/>
          <w:bCs/>
          <w:color w:val="202020"/>
          <w:sz w:val="24"/>
          <w:szCs w:val="24"/>
          <w:shd w:val="clear" w:color="auto" w:fill="FFFFFF"/>
        </w:rPr>
        <w:t xml:space="preserve">§-ga </w:t>
      </w:r>
      <w:r w:rsidR="007F13C6" w:rsidRPr="004D7087">
        <w:rPr>
          <w:rFonts w:ascii="Times New Roman" w:hAnsi="Times New Roman"/>
          <w:bCs/>
          <w:color w:val="202020"/>
          <w:sz w:val="24"/>
          <w:szCs w:val="24"/>
          <w:shd w:val="clear" w:color="auto" w:fill="FFFFFF"/>
        </w:rPr>
        <w:t>36</w:t>
      </w:r>
      <w:r w:rsidR="007F13C6" w:rsidRPr="004D7087">
        <w:rPr>
          <w:rFonts w:ascii="Times New Roman" w:hAnsi="Times New Roman"/>
          <w:bCs/>
          <w:color w:val="202020"/>
          <w:sz w:val="24"/>
          <w:szCs w:val="24"/>
          <w:shd w:val="clear" w:color="auto" w:fill="FFFFFF"/>
          <w:vertAlign w:val="superscript"/>
        </w:rPr>
        <w:t>1</w:t>
      </w:r>
      <w:r w:rsidR="007F13C6" w:rsidRPr="004D7087">
        <w:rPr>
          <w:rFonts w:ascii="Times New Roman" w:hAnsi="Times New Roman"/>
          <w:bCs/>
          <w:color w:val="202020"/>
          <w:sz w:val="24"/>
          <w:szCs w:val="24"/>
          <w:shd w:val="clear" w:color="auto" w:fill="FFFFFF"/>
        </w:rPr>
        <w:t xml:space="preserve"> järgmises sõnastuses:</w:t>
      </w:r>
    </w:p>
    <w:p w14:paraId="3E89C749" w14:textId="77777777" w:rsidR="007F13C6" w:rsidRPr="004D7087" w:rsidRDefault="007F13C6" w:rsidP="001024B6">
      <w:pPr>
        <w:spacing w:after="0" w:line="240" w:lineRule="auto"/>
        <w:jc w:val="both"/>
        <w:rPr>
          <w:rFonts w:ascii="Times New Roman" w:hAnsi="Times New Roman"/>
          <w:b/>
          <w:color w:val="202020"/>
          <w:sz w:val="24"/>
          <w:szCs w:val="24"/>
          <w:shd w:val="clear" w:color="auto" w:fill="FFFFFF"/>
        </w:rPr>
      </w:pPr>
      <w:r w:rsidRPr="004D7087">
        <w:rPr>
          <w:rFonts w:ascii="Times New Roman" w:hAnsi="Times New Roman"/>
          <w:bCs/>
          <w:color w:val="202020"/>
          <w:sz w:val="24"/>
          <w:szCs w:val="24"/>
          <w:shd w:val="clear" w:color="auto" w:fill="FFFFFF"/>
        </w:rPr>
        <w:t>„</w:t>
      </w:r>
      <w:r w:rsidRPr="004D7087">
        <w:rPr>
          <w:rFonts w:ascii="Times New Roman" w:hAnsi="Times New Roman"/>
          <w:b/>
          <w:color w:val="202020"/>
          <w:sz w:val="24"/>
          <w:szCs w:val="24"/>
          <w:shd w:val="clear" w:color="auto" w:fill="FFFFFF"/>
        </w:rPr>
        <w:t>§ 36</w:t>
      </w:r>
      <w:r w:rsidRPr="004D7087">
        <w:rPr>
          <w:rFonts w:ascii="Times New Roman" w:hAnsi="Times New Roman"/>
          <w:b/>
          <w:color w:val="202020"/>
          <w:sz w:val="24"/>
          <w:szCs w:val="24"/>
          <w:shd w:val="clear" w:color="auto" w:fill="FFFFFF"/>
          <w:vertAlign w:val="superscript"/>
        </w:rPr>
        <w:t>1</w:t>
      </w:r>
      <w:r w:rsidR="00A52765" w:rsidRPr="004D7087">
        <w:rPr>
          <w:rFonts w:ascii="Times New Roman" w:hAnsi="Times New Roman"/>
          <w:b/>
          <w:color w:val="202020"/>
          <w:sz w:val="24"/>
          <w:szCs w:val="24"/>
          <w:shd w:val="clear" w:color="auto" w:fill="FFFFFF"/>
        </w:rPr>
        <w:t>.</w:t>
      </w:r>
      <w:r w:rsidRPr="004D7087">
        <w:rPr>
          <w:rFonts w:ascii="Times New Roman" w:hAnsi="Times New Roman"/>
          <w:b/>
          <w:color w:val="202020"/>
          <w:sz w:val="24"/>
          <w:szCs w:val="24"/>
          <w:shd w:val="clear" w:color="auto" w:fill="FFFFFF"/>
        </w:rPr>
        <w:t xml:space="preserve"> Finantsjuhtimise tingimused ja kord</w:t>
      </w:r>
    </w:p>
    <w:p w14:paraId="46AF0D44" w14:textId="77777777" w:rsidR="007F13C6" w:rsidRPr="004D7087" w:rsidRDefault="007F13C6" w:rsidP="001024B6">
      <w:pPr>
        <w:spacing w:after="0" w:line="240" w:lineRule="auto"/>
        <w:jc w:val="both"/>
        <w:rPr>
          <w:rFonts w:ascii="Times New Roman" w:hAnsi="Times New Roman"/>
          <w:b/>
          <w:color w:val="202020"/>
          <w:sz w:val="24"/>
          <w:szCs w:val="24"/>
          <w:shd w:val="clear" w:color="auto" w:fill="FFFFFF"/>
        </w:rPr>
      </w:pPr>
    </w:p>
    <w:p w14:paraId="449CCA10" w14:textId="67EAD2A1" w:rsidR="007F13C6" w:rsidRPr="00957251" w:rsidRDefault="00E835C9" w:rsidP="001024B6">
      <w:pPr>
        <w:spacing w:after="0" w:line="240" w:lineRule="auto"/>
        <w:jc w:val="both"/>
        <w:rPr>
          <w:rFonts w:ascii="Times New Roman" w:hAnsi="Times New Roman"/>
          <w:bCs/>
          <w:color w:val="202020"/>
          <w:sz w:val="24"/>
          <w:szCs w:val="24"/>
          <w:shd w:val="clear" w:color="auto" w:fill="FFFFFF"/>
        </w:rPr>
      </w:pPr>
      <w:r w:rsidRPr="004D7087">
        <w:rPr>
          <w:rFonts w:ascii="Times New Roman" w:hAnsi="Times New Roman"/>
          <w:bCs/>
          <w:color w:val="202020"/>
          <w:sz w:val="24"/>
          <w:szCs w:val="24"/>
          <w:shd w:val="clear" w:color="auto" w:fill="FFFFFF"/>
        </w:rPr>
        <w:t>K</w:t>
      </w:r>
      <w:r w:rsidR="00515923" w:rsidRPr="004D7087">
        <w:rPr>
          <w:rFonts w:ascii="Times New Roman" w:hAnsi="Times New Roman"/>
          <w:bCs/>
          <w:color w:val="202020"/>
          <w:sz w:val="24"/>
          <w:szCs w:val="24"/>
          <w:shd w:val="clear" w:color="auto" w:fill="FFFFFF"/>
        </w:rPr>
        <w:t xml:space="preserve">ohaliku omavalitsuse üksuse </w:t>
      </w:r>
      <w:r w:rsidR="007F13C6" w:rsidRPr="004D7087">
        <w:rPr>
          <w:rFonts w:ascii="Times New Roman" w:hAnsi="Times New Roman"/>
          <w:bCs/>
          <w:color w:val="202020"/>
          <w:sz w:val="24"/>
          <w:szCs w:val="24"/>
          <w:shd w:val="clear" w:color="auto" w:fill="FFFFFF"/>
        </w:rPr>
        <w:t>finantsjuhtimise tingimused ja korra</w:t>
      </w:r>
      <w:r w:rsidRPr="004D7087">
        <w:rPr>
          <w:rFonts w:ascii="Times New Roman" w:hAnsi="Times New Roman"/>
          <w:bCs/>
          <w:color w:val="202020"/>
          <w:sz w:val="24"/>
          <w:szCs w:val="24"/>
          <w:shd w:val="clear" w:color="auto" w:fill="FFFFFF"/>
        </w:rPr>
        <w:t xml:space="preserve"> kehtestab volikogu määrusega</w:t>
      </w:r>
      <w:r w:rsidR="007F13C6" w:rsidRPr="004D7087">
        <w:rPr>
          <w:rFonts w:ascii="Times New Roman" w:hAnsi="Times New Roman"/>
          <w:bCs/>
          <w:color w:val="202020"/>
          <w:sz w:val="24"/>
          <w:szCs w:val="24"/>
          <w:shd w:val="clear" w:color="auto" w:fill="FFFFFF"/>
        </w:rPr>
        <w:t>.“;</w:t>
      </w:r>
      <w:r w:rsidR="007F13C6" w:rsidRPr="00957251">
        <w:rPr>
          <w:rFonts w:ascii="Times New Roman" w:hAnsi="Times New Roman"/>
          <w:bCs/>
          <w:color w:val="202020"/>
          <w:sz w:val="24"/>
          <w:szCs w:val="24"/>
          <w:shd w:val="clear" w:color="auto" w:fill="FFFFFF"/>
        </w:rPr>
        <w:t xml:space="preserve"> </w:t>
      </w:r>
    </w:p>
    <w:bookmarkEnd w:id="34"/>
    <w:p w14:paraId="4E0091EB" w14:textId="77777777" w:rsidR="007F13C6" w:rsidRPr="00E835C9" w:rsidRDefault="007F13C6" w:rsidP="001024B6">
      <w:pPr>
        <w:spacing w:after="0" w:line="240" w:lineRule="auto"/>
        <w:jc w:val="both"/>
        <w:rPr>
          <w:rFonts w:ascii="Times New Roman" w:hAnsi="Times New Roman"/>
          <w:color w:val="202020"/>
          <w:sz w:val="24"/>
          <w:szCs w:val="24"/>
          <w:shd w:val="clear" w:color="auto" w:fill="FFFFFF"/>
        </w:rPr>
      </w:pPr>
    </w:p>
    <w:p w14:paraId="06EAB081" w14:textId="0E90E4D0" w:rsidR="006F5DA2" w:rsidRPr="00957251" w:rsidRDefault="003E07E6" w:rsidP="006F5DA2">
      <w:pPr>
        <w:pStyle w:val="Default"/>
        <w:rPr>
          <w:color w:val="202020"/>
          <w:shd w:val="clear" w:color="auto" w:fill="FFFFFF"/>
          <w:lang w:eastAsia="en-US"/>
        </w:rPr>
      </w:pPr>
      <w:r>
        <w:rPr>
          <w:b/>
          <w:bCs/>
          <w:color w:val="202020"/>
          <w:shd w:val="clear" w:color="auto" w:fill="FFFFFF"/>
          <w:lang w:eastAsia="en-US"/>
        </w:rPr>
        <w:t>58</w:t>
      </w:r>
      <w:r w:rsidR="006F5DA2" w:rsidRPr="00957251">
        <w:rPr>
          <w:color w:val="202020"/>
          <w:shd w:val="clear" w:color="auto" w:fill="FFFFFF"/>
          <w:lang w:eastAsia="en-US"/>
        </w:rPr>
        <w:t xml:space="preserve">) paragrahvi 37 </w:t>
      </w:r>
      <w:r w:rsidR="009918F5" w:rsidRPr="00957251">
        <w:rPr>
          <w:color w:val="202020"/>
          <w:shd w:val="clear" w:color="auto" w:fill="FFFFFF"/>
          <w:lang w:eastAsia="en-US"/>
        </w:rPr>
        <w:t>lõi</w:t>
      </w:r>
      <w:r w:rsidR="009918F5">
        <w:rPr>
          <w:color w:val="202020"/>
          <w:shd w:val="clear" w:color="auto" w:fill="FFFFFF"/>
          <w:lang w:eastAsia="en-US"/>
        </w:rPr>
        <w:t>ked</w:t>
      </w:r>
      <w:r w:rsidR="009918F5" w:rsidRPr="00957251">
        <w:rPr>
          <w:color w:val="202020"/>
          <w:shd w:val="clear" w:color="auto" w:fill="FFFFFF"/>
          <w:lang w:eastAsia="en-US"/>
        </w:rPr>
        <w:t xml:space="preserve"> </w:t>
      </w:r>
      <w:r w:rsidR="006F5DA2" w:rsidRPr="00957251">
        <w:rPr>
          <w:color w:val="202020"/>
          <w:shd w:val="clear" w:color="auto" w:fill="FFFFFF"/>
          <w:lang w:eastAsia="en-US"/>
        </w:rPr>
        <w:t>1</w:t>
      </w:r>
      <w:r w:rsidR="009918F5" w:rsidRPr="009918F5">
        <w:rPr>
          <w:color w:val="202020"/>
          <w:shd w:val="clear" w:color="auto" w:fill="FFFFFF"/>
          <w:lang w:eastAsia="en-US"/>
        </w:rPr>
        <w:t>–</w:t>
      </w:r>
      <w:r w:rsidR="009918F5">
        <w:rPr>
          <w:color w:val="202020"/>
          <w:shd w:val="clear" w:color="auto" w:fill="FFFFFF"/>
          <w:lang w:eastAsia="en-US"/>
        </w:rPr>
        <w:t>2</w:t>
      </w:r>
      <w:r w:rsidR="009918F5" w:rsidRPr="00664090">
        <w:rPr>
          <w:color w:val="202020"/>
          <w:shd w:val="clear" w:color="auto" w:fill="FFFFFF"/>
          <w:vertAlign w:val="superscript"/>
          <w:lang w:eastAsia="en-US"/>
        </w:rPr>
        <w:t>1</w:t>
      </w:r>
      <w:r w:rsidR="006F5DA2" w:rsidRPr="00957251">
        <w:rPr>
          <w:color w:val="202020"/>
          <w:shd w:val="clear" w:color="auto" w:fill="FFFFFF"/>
          <w:lang w:eastAsia="en-US"/>
        </w:rPr>
        <w:t xml:space="preserve"> muudetakse ja sõnastatakse järgmiselt: </w:t>
      </w:r>
    </w:p>
    <w:p w14:paraId="7481E6F4" w14:textId="77777777" w:rsidR="001024B6" w:rsidRPr="00957251" w:rsidRDefault="006F5DA2" w:rsidP="006F5DA2">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„(1) Kohaliku omavalitsuse üksusel ja tema valitseva mõju all oleval üksusel on keelatud omandada aktsiaid, osi, muid omakapitaliinstrumente ja väärtpabereid, mida ei peeta likviidseteks varadeks käesoleva seaduse § 36</w:t>
      </w:r>
      <w:r w:rsidR="003B0339">
        <w:rPr>
          <w:rFonts w:ascii="Times New Roman" w:hAnsi="Times New Roman"/>
          <w:color w:val="202020"/>
          <w:sz w:val="24"/>
          <w:szCs w:val="24"/>
          <w:shd w:val="clear" w:color="auto" w:fill="FFFFFF"/>
        </w:rPr>
        <w:t xml:space="preserve"> </w:t>
      </w:r>
      <w:r w:rsidR="00106F3A">
        <w:rPr>
          <w:rFonts w:ascii="Times New Roman" w:hAnsi="Times New Roman"/>
          <w:color w:val="202020"/>
          <w:sz w:val="24"/>
          <w:szCs w:val="24"/>
          <w:shd w:val="clear" w:color="auto" w:fill="FFFFFF"/>
        </w:rPr>
        <w:t xml:space="preserve">lõike 1 </w:t>
      </w:r>
      <w:r w:rsidR="003B0339">
        <w:rPr>
          <w:rFonts w:ascii="Times New Roman" w:hAnsi="Times New Roman"/>
          <w:color w:val="202020"/>
          <w:sz w:val="24"/>
          <w:szCs w:val="24"/>
          <w:shd w:val="clear" w:color="auto" w:fill="FFFFFF"/>
        </w:rPr>
        <w:t>kohaselt</w:t>
      </w:r>
      <w:r w:rsidRPr="00957251">
        <w:rPr>
          <w:rFonts w:ascii="Times New Roman" w:hAnsi="Times New Roman"/>
          <w:color w:val="202020"/>
          <w:sz w:val="24"/>
          <w:szCs w:val="24"/>
          <w:shd w:val="clear" w:color="auto" w:fill="FFFFFF"/>
        </w:rPr>
        <w:t>, välja arvatud kohaliku omavalitsuse korralduse seaduse § 35 lõikes 2 nimetatud juhul.</w:t>
      </w:r>
    </w:p>
    <w:p w14:paraId="36861148" w14:textId="77777777" w:rsidR="006F5DA2" w:rsidRPr="00957251" w:rsidRDefault="006F5DA2" w:rsidP="001024B6">
      <w:pPr>
        <w:spacing w:after="0" w:line="240" w:lineRule="auto"/>
        <w:jc w:val="both"/>
        <w:rPr>
          <w:rFonts w:ascii="Times New Roman" w:hAnsi="Times New Roman"/>
          <w:b/>
          <w:sz w:val="24"/>
          <w:szCs w:val="24"/>
        </w:rPr>
      </w:pPr>
    </w:p>
    <w:p w14:paraId="5051CDB3" w14:textId="77777777" w:rsidR="007F13C6" w:rsidRPr="00957251" w:rsidRDefault="007F13C6" w:rsidP="007F13C6">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 xml:space="preserve">(2) </w:t>
      </w:r>
      <w:r w:rsidR="00D12053" w:rsidRPr="00957251">
        <w:rPr>
          <w:rFonts w:ascii="Times New Roman" w:hAnsi="Times New Roman"/>
          <w:spacing w:val="-5"/>
          <w:sz w:val="24"/>
          <w:szCs w:val="24"/>
        </w:rPr>
        <w:t>Kohaliku omavalitsuse üksus ja tema valitseva mõju all olev üksus</w:t>
      </w:r>
      <w:r w:rsidR="00D12053" w:rsidRPr="00957251">
        <w:rPr>
          <w:rFonts w:ascii="Times New Roman" w:hAnsi="Times New Roman"/>
          <w:color w:val="202020"/>
          <w:sz w:val="24"/>
          <w:szCs w:val="24"/>
          <w:shd w:val="clear" w:color="auto" w:fill="FFFFFF"/>
        </w:rPr>
        <w:t xml:space="preserve"> võivad </w:t>
      </w:r>
      <w:commentRangeStart w:id="36"/>
      <w:r w:rsidR="00D12053" w:rsidRPr="00957251">
        <w:rPr>
          <w:rFonts w:ascii="Times New Roman" w:hAnsi="Times New Roman"/>
          <w:color w:val="202020"/>
          <w:sz w:val="24"/>
          <w:szCs w:val="24"/>
          <w:shd w:val="clear" w:color="auto" w:fill="FFFFFF"/>
        </w:rPr>
        <w:t>üksteisele</w:t>
      </w:r>
      <w:commentRangeEnd w:id="36"/>
      <w:r w:rsidR="00BD1175">
        <w:rPr>
          <w:rStyle w:val="Kommentaariviide"/>
        </w:rPr>
        <w:commentReference w:id="36"/>
      </w:r>
      <w:r w:rsidR="00D12053" w:rsidRPr="00957251">
        <w:rPr>
          <w:rFonts w:ascii="Times New Roman" w:hAnsi="Times New Roman"/>
          <w:color w:val="202020"/>
          <w:sz w:val="24"/>
          <w:szCs w:val="24"/>
          <w:shd w:val="clear" w:color="auto" w:fill="FFFFFF"/>
        </w:rPr>
        <w:t xml:space="preserve"> rahavoogude juhtimiseks või investeeringuteks laenu anda ning tagada investeeringute eesmärgil võetavaid võlakohustusi </w:t>
      </w:r>
      <w:r w:rsidR="009918F5">
        <w:rPr>
          <w:rFonts w:ascii="Times New Roman" w:hAnsi="Times New Roman"/>
          <w:color w:val="202020"/>
          <w:sz w:val="24"/>
          <w:szCs w:val="24"/>
          <w:shd w:val="clear" w:color="auto" w:fill="FFFFFF"/>
        </w:rPr>
        <w:t xml:space="preserve">käesoleva seaduse </w:t>
      </w:r>
      <w:r w:rsidR="00D12053" w:rsidRPr="00957251">
        <w:rPr>
          <w:rFonts w:ascii="Times New Roman" w:hAnsi="Times New Roman"/>
          <w:color w:val="202020"/>
          <w:sz w:val="24"/>
          <w:szCs w:val="24"/>
          <w:shd w:val="clear" w:color="auto" w:fill="FFFFFF"/>
        </w:rPr>
        <w:t>§ 36</w:t>
      </w:r>
      <w:r w:rsidR="00D12053" w:rsidRPr="00957251">
        <w:rPr>
          <w:rFonts w:ascii="Times New Roman" w:hAnsi="Times New Roman"/>
          <w:color w:val="202020"/>
          <w:sz w:val="24"/>
          <w:szCs w:val="24"/>
          <w:shd w:val="clear" w:color="auto" w:fill="FFFFFF"/>
          <w:vertAlign w:val="superscript"/>
        </w:rPr>
        <w:t>1</w:t>
      </w:r>
      <w:r w:rsidR="009918F5">
        <w:rPr>
          <w:rFonts w:ascii="Times New Roman" w:hAnsi="Times New Roman"/>
          <w:color w:val="202020"/>
          <w:sz w:val="24"/>
          <w:szCs w:val="24"/>
          <w:shd w:val="clear" w:color="auto" w:fill="FFFFFF"/>
        </w:rPr>
        <w:t xml:space="preserve"> alusel kehtestatud tingimuste ja korra</w:t>
      </w:r>
      <w:r w:rsidR="009F4D7E">
        <w:rPr>
          <w:rFonts w:ascii="Times New Roman" w:hAnsi="Times New Roman"/>
          <w:color w:val="202020"/>
          <w:sz w:val="24"/>
          <w:szCs w:val="24"/>
          <w:shd w:val="clear" w:color="auto" w:fill="FFFFFF"/>
        </w:rPr>
        <w:t xml:space="preserve"> kohaselt</w:t>
      </w:r>
      <w:r w:rsidR="009918F5">
        <w:rPr>
          <w:rFonts w:ascii="Times New Roman" w:hAnsi="Times New Roman"/>
          <w:color w:val="202020"/>
          <w:sz w:val="24"/>
          <w:szCs w:val="24"/>
          <w:shd w:val="clear" w:color="auto" w:fill="FFFFFF"/>
        </w:rPr>
        <w:t>.</w:t>
      </w:r>
    </w:p>
    <w:p w14:paraId="6D4D1DFF" w14:textId="77777777" w:rsidR="007F13C6" w:rsidRPr="00957251" w:rsidRDefault="007F13C6" w:rsidP="00677E6A">
      <w:pPr>
        <w:spacing w:after="0" w:line="240" w:lineRule="auto"/>
        <w:rPr>
          <w:rFonts w:ascii="Times New Roman" w:hAnsi="Times New Roman"/>
          <w:b/>
          <w:sz w:val="24"/>
          <w:szCs w:val="24"/>
        </w:rPr>
      </w:pPr>
    </w:p>
    <w:p w14:paraId="4284B4E6" w14:textId="77777777" w:rsidR="00677E6A" w:rsidRPr="00957251" w:rsidRDefault="00310761" w:rsidP="00677E6A">
      <w:pPr>
        <w:spacing w:after="0" w:line="240" w:lineRule="auto"/>
        <w:jc w:val="both"/>
        <w:rPr>
          <w:rFonts w:ascii="Times New Roman" w:hAnsi="Times New Roman"/>
          <w:color w:val="202020"/>
          <w:sz w:val="24"/>
          <w:szCs w:val="24"/>
          <w:shd w:val="clear" w:color="auto" w:fill="FFFFFF"/>
        </w:rPr>
      </w:pPr>
      <w:r w:rsidRPr="00957251">
        <w:rPr>
          <w:rFonts w:ascii="Times New Roman" w:hAnsi="Times New Roman"/>
          <w:color w:val="202020"/>
          <w:sz w:val="24"/>
          <w:szCs w:val="24"/>
          <w:shd w:val="clear" w:color="auto" w:fill="FFFFFF"/>
        </w:rPr>
        <w:t>(2</w:t>
      </w:r>
      <w:r w:rsidRPr="00957251">
        <w:rPr>
          <w:rFonts w:ascii="Times New Roman" w:hAnsi="Times New Roman"/>
          <w:color w:val="202020"/>
          <w:sz w:val="24"/>
          <w:szCs w:val="24"/>
          <w:shd w:val="clear" w:color="auto" w:fill="FFFFFF"/>
          <w:vertAlign w:val="superscript"/>
        </w:rPr>
        <w:t>1</w:t>
      </w:r>
      <w:r w:rsidRPr="00957251">
        <w:rPr>
          <w:rFonts w:ascii="Times New Roman" w:hAnsi="Times New Roman"/>
          <w:color w:val="202020"/>
          <w:sz w:val="24"/>
          <w:szCs w:val="24"/>
          <w:shd w:val="clear" w:color="auto" w:fill="FFFFFF"/>
        </w:rPr>
        <w:t xml:space="preserve">) Kohaliku omavalitsuse üksus võib </w:t>
      </w:r>
      <w:r w:rsidR="009918F5">
        <w:rPr>
          <w:rFonts w:ascii="Times New Roman" w:hAnsi="Times New Roman"/>
          <w:color w:val="202020"/>
          <w:sz w:val="24"/>
          <w:szCs w:val="24"/>
          <w:shd w:val="clear" w:color="auto" w:fill="FFFFFF"/>
        </w:rPr>
        <w:t xml:space="preserve">käesoleva paragrahvi </w:t>
      </w:r>
      <w:r w:rsidRPr="00957251">
        <w:rPr>
          <w:rFonts w:ascii="Times New Roman" w:hAnsi="Times New Roman"/>
          <w:color w:val="202020"/>
          <w:sz w:val="24"/>
          <w:szCs w:val="24"/>
          <w:shd w:val="clear" w:color="auto" w:fill="FFFFFF"/>
        </w:rPr>
        <w:t xml:space="preserve">lõikes 2 nimetatud </w:t>
      </w:r>
      <w:r w:rsidR="00084ED2">
        <w:rPr>
          <w:rFonts w:ascii="Times New Roman" w:hAnsi="Times New Roman"/>
          <w:color w:val="202020"/>
          <w:sz w:val="24"/>
          <w:szCs w:val="24"/>
          <w:shd w:val="clear" w:color="auto" w:fill="FFFFFF"/>
        </w:rPr>
        <w:t xml:space="preserve">rahavoogude juhtimiseks </w:t>
      </w:r>
      <w:r w:rsidRPr="00957251">
        <w:rPr>
          <w:rFonts w:ascii="Times New Roman" w:hAnsi="Times New Roman"/>
          <w:color w:val="202020"/>
          <w:sz w:val="24"/>
          <w:szCs w:val="24"/>
          <w:shd w:val="clear" w:color="auto" w:fill="FFFFFF"/>
        </w:rPr>
        <w:t>laenu anda tingimusel, et laen makstakse eelarveaasta lõpuks tagasi.“;</w:t>
      </w:r>
    </w:p>
    <w:p w14:paraId="781CBFBB" w14:textId="77777777" w:rsidR="00310761" w:rsidRPr="00957251" w:rsidRDefault="00310761" w:rsidP="00677E6A">
      <w:pPr>
        <w:spacing w:after="0" w:line="240" w:lineRule="auto"/>
        <w:jc w:val="both"/>
        <w:rPr>
          <w:rFonts w:ascii="Times New Roman" w:hAnsi="Times New Roman"/>
          <w:color w:val="202020"/>
          <w:sz w:val="24"/>
          <w:szCs w:val="24"/>
          <w:u w:val="single"/>
          <w:shd w:val="clear" w:color="auto" w:fill="FFFFFF"/>
        </w:rPr>
      </w:pPr>
    </w:p>
    <w:p w14:paraId="01F46385" w14:textId="7CF941C3" w:rsidR="00677E6A" w:rsidRPr="00957251" w:rsidRDefault="003E07E6" w:rsidP="00677E6A">
      <w:pPr>
        <w:spacing w:after="0" w:line="240" w:lineRule="auto"/>
        <w:jc w:val="both"/>
        <w:rPr>
          <w:rFonts w:ascii="Times New Roman" w:hAnsi="Times New Roman"/>
          <w:spacing w:val="-5"/>
          <w:sz w:val="24"/>
          <w:szCs w:val="24"/>
        </w:rPr>
      </w:pPr>
      <w:r>
        <w:rPr>
          <w:rFonts w:ascii="Times New Roman" w:hAnsi="Times New Roman"/>
          <w:b/>
          <w:sz w:val="24"/>
          <w:szCs w:val="24"/>
        </w:rPr>
        <w:t>59</w:t>
      </w:r>
      <w:r w:rsidR="00677E6A" w:rsidRPr="00957251">
        <w:rPr>
          <w:rFonts w:ascii="Times New Roman" w:hAnsi="Times New Roman"/>
          <w:b/>
          <w:sz w:val="24"/>
          <w:szCs w:val="24"/>
        </w:rPr>
        <w:t>)</w:t>
      </w:r>
      <w:r w:rsidR="00677E6A" w:rsidRPr="00957251">
        <w:rPr>
          <w:rFonts w:ascii="Times New Roman" w:hAnsi="Times New Roman"/>
          <w:sz w:val="24"/>
          <w:szCs w:val="24"/>
        </w:rPr>
        <w:t xml:space="preserve"> paragrahvi 37</w:t>
      </w:r>
      <w:r w:rsidR="00677E6A" w:rsidRPr="00957251">
        <w:rPr>
          <w:rFonts w:ascii="Times New Roman" w:hAnsi="Times New Roman"/>
          <w:color w:val="202020"/>
          <w:sz w:val="24"/>
          <w:szCs w:val="24"/>
          <w:shd w:val="clear" w:color="auto" w:fill="FFFFFF"/>
        </w:rPr>
        <w:t xml:space="preserve"> täiendatakse lõi</w:t>
      </w:r>
      <w:r w:rsidR="00084ED2">
        <w:rPr>
          <w:rFonts w:ascii="Times New Roman" w:hAnsi="Times New Roman"/>
          <w:color w:val="202020"/>
          <w:sz w:val="24"/>
          <w:szCs w:val="24"/>
          <w:shd w:val="clear" w:color="auto" w:fill="FFFFFF"/>
        </w:rPr>
        <w:t>g</w:t>
      </w:r>
      <w:r w:rsidR="00677E6A" w:rsidRPr="00957251">
        <w:rPr>
          <w:rFonts w:ascii="Times New Roman" w:hAnsi="Times New Roman"/>
          <w:color w:val="202020"/>
          <w:sz w:val="24"/>
          <w:szCs w:val="24"/>
          <w:shd w:val="clear" w:color="auto" w:fill="FFFFFF"/>
        </w:rPr>
        <w:t>e</w:t>
      </w:r>
      <w:r w:rsidR="00084ED2">
        <w:rPr>
          <w:rFonts w:ascii="Times New Roman" w:hAnsi="Times New Roman"/>
          <w:color w:val="202020"/>
          <w:sz w:val="24"/>
          <w:szCs w:val="24"/>
          <w:shd w:val="clear" w:color="auto" w:fill="FFFFFF"/>
        </w:rPr>
        <w:t>te</w:t>
      </w:r>
      <w:r w:rsidR="00677E6A" w:rsidRPr="00957251">
        <w:rPr>
          <w:rFonts w:ascii="Times New Roman" w:hAnsi="Times New Roman"/>
          <w:color w:val="202020"/>
          <w:sz w:val="24"/>
          <w:szCs w:val="24"/>
          <w:shd w:val="clear" w:color="auto" w:fill="FFFFFF"/>
        </w:rPr>
        <w:t>ga 2</w:t>
      </w:r>
      <w:r w:rsidR="00677E6A" w:rsidRPr="00957251">
        <w:rPr>
          <w:rFonts w:ascii="Times New Roman" w:hAnsi="Times New Roman"/>
          <w:color w:val="202020"/>
          <w:sz w:val="24"/>
          <w:szCs w:val="24"/>
          <w:shd w:val="clear" w:color="auto" w:fill="FFFFFF"/>
          <w:vertAlign w:val="superscript"/>
        </w:rPr>
        <w:t>3</w:t>
      </w:r>
      <w:r w:rsidR="00084ED2">
        <w:rPr>
          <w:rFonts w:ascii="Times New Roman" w:hAnsi="Times New Roman"/>
          <w:color w:val="202020"/>
          <w:sz w:val="24"/>
          <w:szCs w:val="24"/>
          <w:shd w:val="clear" w:color="auto" w:fill="FFFFFF"/>
        </w:rPr>
        <w:t xml:space="preserve"> </w:t>
      </w:r>
      <w:r w:rsidR="00A54EA1">
        <w:rPr>
          <w:rFonts w:ascii="Times New Roman" w:hAnsi="Times New Roman"/>
          <w:color w:val="202020"/>
          <w:sz w:val="24"/>
          <w:szCs w:val="24"/>
          <w:shd w:val="clear" w:color="auto" w:fill="FFFFFF"/>
        </w:rPr>
        <w:t xml:space="preserve">ja </w:t>
      </w:r>
      <w:r w:rsidR="005C0AEB" w:rsidRPr="00957251">
        <w:rPr>
          <w:rFonts w:ascii="Times New Roman" w:hAnsi="Times New Roman"/>
          <w:color w:val="202020"/>
          <w:sz w:val="24"/>
          <w:szCs w:val="24"/>
          <w:shd w:val="clear" w:color="auto" w:fill="FFFFFF"/>
        </w:rPr>
        <w:t>2</w:t>
      </w:r>
      <w:r w:rsidR="005C0AEB">
        <w:rPr>
          <w:rFonts w:ascii="Times New Roman" w:hAnsi="Times New Roman"/>
          <w:color w:val="202020"/>
          <w:sz w:val="24"/>
          <w:szCs w:val="24"/>
          <w:shd w:val="clear" w:color="auto" w:fill="FFFFFF"/>
          <w:vertAlign w:val="superscript"/>
        </w:rPr>
        <w:t>4</w:t>
      </w:r>
      <w:r w:rsidR="005C0AEB" w:rsidRPr="00957251">
        <w:rPr>
          <w:rFonts w:ascii="Times New Roman" w:hAnsi="Times New Roman"/>
          <w:color w:val="202020"/>
          <w:sz w:val="24"/>
          <w:szCs w:val="24"/>
          <w:shd w:val="clear" w:color="auto" w:fill="FFFFFF"/>
        </w:rPr>
        <w:t xml:space="preserve"> </w:t>
      </w:r>
      <w:r w:rsidR="00677E6A" w:rsidRPr="00957251">
        <w:rPr>
          <w:rFonts w:ascii="Times New Roman" w:hAnsi="Times New Roman"/>
          <w:bCs/>
          <w:sz w:val="24"/>
          <w:szCs w:val="24"/>
        </w:rPr>
        <w:t>järgmises sõnastuses:</w:t>
      </w:r>
    </w:p>
    <w:p w14:paraId="179A9F17" w14:textId="77777777" w:rsidR="00084ED2" w:rsidRDefault="00677E6A" w:rsidP="005C0AEB">
      <w:pPr>
        <w:spacing w:after="0" w:line="240" w:lineRule="auto"/>
        <w:jc w:val="both"/>
        <w:rPr>
          <w:rFonts w:ascii="Times New Roman" w:hAnsi="Times New Roman"/>
          <w:spacing w:val="-5"/>
          <w:sz w:val="24"/>
          <w:szCs w:val="24"/>
        </w:rPr>
      </w:pPr>
      <w:r w:rsidRPr="00957251">
        <w:rPr>
          <w:rFonts w:ascii="Times New Roman" w:hAnsi="Times New Roman"/>
          <w:spacing w:val="-5"/>
          <w:sz w:val="24"/>
          <w:szCs w:val="24"/>
        </w:rPr>
        <w:t>„</w:t>
      </w:r>
      <w:r w:rsidR="00084ED2" w:rsidRPr="00957251">
        <w:rPr>
          <w:rFonts w:ascii="Times New Roman" w:hAnsi="Times New Roman"/>
          <w:spacing w:val="-5"/>
          <w:sz w:val="24"/>
          <w:szCs w:val="24"/>
        </w:rPr>
        <w:t>(2</w:t>
      </w:r>
      <w:r w:rsidR="00084ED2" w:rsidRPr="00957251">
        <w:rPr>
          <w:rFonts w:ascii="Times New Roman" w:hAnsi="Times New Roman"/>
          <w:spacing w:val="-5"/>
          <w:sz w:val="24"/>
          <w:szCs w:val="24"/>
          <w:vertAlign w:val="superscript"/>
        </w:rPr>
        <w:t>3</w:t>
      </w:r>
      <w:r w:rsidR="00084ED2" w:rsidRPr="00957251">
        <w:rPr>
          <w:rFonts w:ascii="Times New Roman" w:hAnsi="Times New Roman"/>
          <w:spacing w:val="-5"/>
          <w:sz w:val="24"/>
          <w:szCs w:val="24"/>
        </w:rPr>
        <w:t xml:space="preserve">) </w:t>
      </w:r>
      <w:r w:rsidR="0007776A">
        <w:rPr>
          <w:rFonts w:ascii="Times New Roman" w:hAnsi="Times New Roman"/>
          <w:spacing w:val="-5"/>
          <w:sz w:val="24"/>
          <w:szCs w:val="24"/>
        </w:rPr>
        <w:t>Volikogu</w:t>
      </w:r>
      <w:r w:rsidR="00084ED2" w:rsidRPr="00957251">
        <w:rPr>
          <w:rFonts w:ascii="Times New Roman" w:hAnsi="Times New Roman"/>
          <w:color w:val="202020"/>
          <w:sz w:val="24"/>
          <w:szCs w:val="24"/>
          <w:shd w:val="clear" w:color="auto" w:fill="FFFFFF"/>
        </w:rPr>
        <w:t xml:space="preserve"> või</w:t>
      </w:r>
      <w:r w:rsidR="0007776A">
        <w:rPr>
          <w:rFonts w:ascii="Times New Roman" w:hAnsi="Times New Roman"/>
          <w:color w:val="202020"/>
          <w:sz w:val="24"/>
          <w:szCs w:val="24"/>
          <w:shd w:val="clear" w:color="auto" w:fill="FFFFFF"/>
        </w:rPr>
        <w:t>b</w:t>
      </w:r>
      <w:r w:rsidR="00084ED2" w:rsidRPr="00957251">
        <w:rPr>
          <w:rFonts w:ascii="Times New Roman" w:hAnsi="Times New Roman"/>
          <w:color w:val="202020"/>
          <w:sz w:val="24"/>
          <w:szCs w:val="24"/>
          <w:shd w:val="clear" w:color="auto" w:fill="FFFFFF"/>
        </w:rPr>
        <w:t xml:space="preserve"> kehtestada valla- või linnavalitsusele eelarveaastaks piirmäära, milleni võib </w:t>
      </w:r>
      <w:r w:rsidR="0007776A">
        <w:rPr>
          <w:rFonts w:ascii="Times New Roman" w:hAnsi="Times New Roman"/>
          <w:color w:val="202020"/>
          <w:sz w:val="24"/>
          <w:szCs w:val="24"/>
          <w:shd w:val="clear" w:color="auto" w:fill="FFFFFF"/>
        </w:rPr>
        <w:t xml:space="preserve">rahavoogude juhtimiseks </w:t>
      </w:r>
      <w:r w:rsidR="00084ED2" w:rsidRPr="00957251">
        <w:rPr>
          <w:rFonts w:ascii="Times New Roman" w:hAnsi="Times New Roman"/>
          <w:color w:val="202020"/>
          <w:sz w:val="24"/>
          <w:szCs w:val="24"/>
          <w:shd w:val="clear" w:color="auto" w:fill="FFFFFF"/>
        </w:rPr>
        <w:t>antavate laenude kogusumma ulatuda.</w:t>
      </w:r>
    </w:p>
    <w:p w14:paraId="21D5EA8F" w14:textId="77777777" w:rsidR="00084ED2" w:rsidRDefault="00084ED2" w:rsidP="00677E6A">
      <w:pPr>
        <w:spacing w:after="0" w:line="240" w:lineRule="auto"/>
        <w:jc w:val="both"/>
        <w:rPr>
          <w:rFonts w:ascii="Times New Roman" w:hAnsi="Times New Roman"/>
          <w:spacing w:val="-5"/>
          <w:sz w:val="24"/>
          <w:szCs w:val="24"/>
        </w:rPr>
      </w:pPr>
    </w:p>
    <w:p w14:paraId="5C745385" w14:textId="130EA5DE" w:rsidR="0059693B" w:rsidRPr="004D7087" w:rsidRDefault="00677E6A" w:rsidP="00677E6A">
      <w:pPr>
        <w:spacing w:after="0" w:line="240" w:lineRule="auto"/>
        <w:jc w:val="both"/>
        <w:rPr>
          <w:rFonts w:ascii="Times New Roman" w:hAnsi="Times New Roman"/>
          <w:color w:val="202020"/>
          <w:sz w:val="24"/>
          <w:szCs w:val="24"/>
          <w:shd w:val="clear" w:color="auto" w:fill="FFFFFF"/>
        </w:rPr>
      </w:pPr>
      <w:r w:rsidRPr="0013190B">
        <w:rPr>
          <w:rFonts w:ascii="Times New Roman" w:hAnsi="Times New Roman"/>
          <w:spacing w:val="-5"/>
          <w:sz w:val="24"/>
          <w:szCs w:val="24"/>
        </w:rPr>
        <w:t>(2</w:t>
      </w:r>
      <w:r w:rsidR="005C0AEB" w:rsidRPr="0013190B">
        <w:rPr>
          <w:rFonts w:ascii="Times New Roman" w:hAnsi="Times New Roman"/>
          <w:spacing w:val="-5"/>
          <w:sz w:val="24"/>
          <w:szCs w:val="24"/>
          <w:vertAlign w:val="superscript"/>
        </w:rPr>
        <w:t>4</w:t>
      </w:r>
      <w:r w:rsidRPr="0013190B">
        <w:rPr>
          <w:rFonts w:ascii="Times New Roman" w:hAnsi="Times New Roman"/>
          <w:spacing w:val="-5"/>
          <w:sz w:val="24"/>
          <w:szCs w:val="24"/>
        </w:rPr>
        <w:t xml:space="preserve">) </w:t>
      </w:r>
      <w:r w:rsidRPr="0013190B">
        <w:rPr>
          <w:rFonts w:ascii="Times New Roman" w:hAnsi="Times New Roman"/>
          <w:color w:val="202020"/>
          <w:sz w:val="24"/>
          <w:szCs w:val="24"/>
          <w:shd w:val="clear" w:color="auto" w:fill="FFFFFF"/>
        </w:rPr>
        <w:t xml:space="preserve">Kohaliku omavalitsuse üksuse valitseva mõju all oleval üksusel on </w:t>
      </w:r>
      <w:commentRangeStart w:id="37"/>
      <w:r w:rsidRPr="0013190B">
        <w:rPr>
          <w:rFonts w:ascii="Times New Roman" w:hAnsi="Times New Roman"/>
          <w:color w:val="202020"/>
          <w:sz w:val="24"/>
          <w:szCs w:val="24"/>
          <w:shd w:val="clear" w:color="auto" w:fill="FFFFFF"/>
        </w:rPr>
        <w:t xml:space="preserve">lubatud laenu anda ainult </w:t>
      </w:r>
      <w:commentRangeEnd w:id="37"/>
      <w:r w:rsidR="003D7A8A">
        <w:rPr>
          <w:rStyle w:val="Kommentaariviide"/>
        </w:rPr>
        <w:commentReference w:id="37"/>
      </w:r>
      <w:r w:rsidR="0059693B" w:rsidRPr="0013190B">
        <w:rPr>
          <w:rFonts w:ascii="Times New Roman" w:hAnsi="Times New Roman"/>
          <w:color w:val="202020"/>
          <w:sz w:val="24"/>
          <w:szCs w:val="24"/>
          <w:shd w:val="clear" w:color="auto" w:fill="FFFFFF"/>
        </w:rPr>
        <w:t>juhul</w:t>
      </w:r>
      <w:ins w:id="38" w:author="Moonika Kuusk - JUSTDIGI" w:date="2025-01-31T09:48:00Z" w16du:dateUtc="2025-01-31T07:48:00Z">
        <w:r w:rsidR="0064050D">
          <w:rPr>
            <w:rFonts w:ascii="Times New Roman" w:hAnsi="Times New Roman"/>
            <w:color w:val="202020"/>
            <w:sz w:val="24"/>
            <w:szCs w:val="24"/>
            <w:shd w:val="clear" w:color="auto" w:fill="FFFFFF"/>
          </w:rPr>
          <w:t>,</w:t>
        </w:r>
      </w:ins>
      <w:r w:rsidR="0059693B" w:rsidRPr="004D7087">
        <w:rPr>
          <w:rFonts w:ascii="Times New Roman" w:hAnsi="Times New Roman"/>
          <w:color w:val="202020"/>
          <w:sz w:val="24"/>
          <w:szCs w:val="24"/>
          <w:shd w:val="clear" w:color="auto" w:fill="FFFFFF"/>
        </w:rPr>
        <w:t xml:space="preserve"> kui see on põhikirja järgi äriühingu, sihtasutuse või mittetulundusühingu </w:t>
      </w:r>
      <w:r w:rsidR="0059693B" w:rsidRPr="004D7087">
        <w:rPr>
          <w:rFonts w:ascii="Times New Roman" w:hAnsi="Times New Roman"/>
          <w:spacing w:val="-5"/>
          <w:sz w:val="24"/>
          <w:szCs w:val="24"/>
        </w:rPr>
        <w:t>põhitegevus</w:t>
      </w:r>
      <w:r w:rsidR="0059693B" w:rsidRPr="004D7087">
        <w:rPr>
          <w:rFonts w:ascii="Times New Roman" w:hAnsi="Times New Roman"/>
          <w:color w:val="202020"/>
          <w:sz w:val="24"/>
          <w:szCs w:val="24"/>
          <w:shd w:val="clear" w:color="auto" w:fill="FFFFFF"/>
        </w:rPr>
        <w:t xml:space="preserve"> järgmistel tingimustel:</w:t>
      </w:r>
    </w:p>
    <w:p w14:paraId="19CA10B6" w14:textId="0E52DC8E" w:rsidR="0059693B" w:rsidRPr="004D7087" w:rsidRDefault="0059693B" w:rsidP="00677E6A">
      <w:pPr>
        <w:spacing w:after="0" w:line="240" w:lineRule="auto"/>
        <w:jc w:val="both"/>
        <w:rPr>
          <w:rFonts w:ascii="Times New Roman" w:hAnsi="Times New Roman"/>
          <w:spacing w:val="-5"/>
          <w:sz w:val="24"/>
          <w:szCs w:val="24"/>
        </w:rPr>
      </w:pPr>
      <w:r w:rsidRPr="004D7087">
        <w:rPr>
          <w:rFonts w:ascii="Times New Roman" w:hAnsi="Times New Roman"/>
          <w:color w:val="202020"/>
          <w:sz w:val="24"/>
          <w:szCs w:val="24"/>
          <w:shd w:val="clear" w:color="auto" w:fill="FFFFFF"/>
        </w:rPr>
        <w:t xml:space="preserve">1) </w:t>
      </w:r>
      <w:r w:rsidRPr="004D7087">
        <w:rPr>
          <w:rFonts w:ascii="Times New Roman" w:hAnsi="Times New Roman"/>
          <w:spacing w:val="-5"/>
          <w:sz w:val="24"/>
          <w:szCs w:val="24"/>
        </w:rPr>
        <w:t xml:space="preserve">laenu antakse </w:t>
      </w:r>
      <w:r w:rsidRPr="004D7087">
        <w:rPr>
          <w:rFonts w:ascii="Times New Roman" w:hAnsi="Times New Roman"/>
          <w:color w:val="202020"/>
          <w:sz w:val="24"/>
          <w:szCs w:val="24"/>
          <w:shd w:val="clear" w:color="auto" w:fill="FFFFFF"/>
        </w:rPr>
        <w:t xml:space="preserve">äriühingu, sihtasutuse ja mittetulundusühingu </w:t>
      </w:r>
      <w:commentRangeStart w:id="39"/>
      <w:r w:rsidRPr="004D7087">
        <w:rPr>
          <w:rFonts w:ascii="Times New Roman" w:hAnsi="Times New Roman"/>
          <w:color w:val="202020"/>
          <w:sz w:val="24"/>
          <w:szCs w:val="24"/>
          <w:shd w:val="clear" w:color="auto" w:fill="FFFFFF"/>
        </w:rPr>
        <w:t xml:space="preserve">oma vahendite </w:t>
      </w:r>
      <w:commentRangeEnd w:id="39"/>
      <w:r w:rsidR="00B104EF">
        <w:rPr>
          <w:rStyle w:val="Kommentaariviide"/>
        </w:rPr>
        <w:commentReference w:id="39"/>
      </w:r>
      <w:r w:rsidRPr="004D7087">
        <w:rPr>
          <w:rFonts w:ascii="Times New Roman" w:hAnsi="Times New Roman"/>
          <w:color w:val="202020"/>
          <w:sz w:val="24"/>
          <w:szCs w:val="24"/>
          <w:shd w:val="clear" w:color="auto" w:fill="FFFFFF"/>
        </w:rPr>
        <w:t>arvelt;</w:t>
      </w:r>
    </w:p>
    <w:p w14:paraId="460DEB97" w14:textId="0153312F" w:rsidR="0059693B" w:rsidRPr="004D7087" w:rsidRDefault="0059693B" w:rsidP="00677E6A">
      <w:pPr>
        <w:spacing w:after="0" w:line="240" w:lineRule="auto"/>
        <w:jc w:val="both"/>
        <w:rPr>
          <w:rFonts w:ascii="Times New Roman" w:hAnsi="Times New Roman"/>
          <w:spacing w:val="-5"/>
          <w:sz w:val="24"/>
          <w:szCs w:val="24"/>
        </w:rPr>
      </w:pPr>
      <w:r w:rsidRPr="004D7087">
        <w:rPr>
          <w:rFonts w:ascii="Times New Roman" w:hAnsi="Times New Roman"/>
          <w:spacing w:val="-5"/>
          <w:sz w:val="24"/>
          <w:szCs w:val="24"/>
        </w:rPr>
        <w:t xml:space="preserve">2) laenu antakse ainult </w:t>
      </w:r>
      <w:r w:rsidRPr="004D7087">
        <w:rPr>
          <w:rFonts w:ascii="Times New Roman" w:hAnsi="Times New Roman"/>
          <w:color w:val="202020"/>
          <w:sz w:val="24"/>
          <w:szCs w:val="24"/>
          <w:shd w:val="clear" w:color="auto" w:fill="FFFFFF"/>
        </w:rPr>
        <w:t>sotsiaalsest eesmärgist lähtuvalt piiratud</w:t>
      </w:r>
      <w:r w:rsidRPr="004D7087">
        <w:rPr>
          <w:rFonts w:ascii="Times New Roman" w:hAnsi="Times New Roman"/>
          <w:spacing w:val="-5"/>
          <w:sz w:val="24"/>
          <w:szCs w:val="24"/>
        </w:rPr>
        <w:t xml:space="preserve"> ringile füüsilistele isikutele;</w:t>
      </w:r>
    </w:p>
    <w:p w14:paraId="26FDD435" w14:textId="54DC471A" w:rsidR="0059693B" w:rsidRPr="004D7087" w:rsidRDefault="0059693B" w:rsidP="00677E6A">
      <w:pPr>
        <w:spacing w:after="0" w:line="240" w:lineRule="auto"/>
        <w:jc w:val="both"/>
        <w:rPr>
          <w:rFonts w:ascii="Times New Roman" w:hAnsi="Times New Roman"/>
          <w:spacing w:val="-5"/>
          <w:sz w:val="24"/>
          <w:szCs w:val="24"/>
        </w:rPr>
      </w:pPr>
      <w:r w:rsidRPr="004D7087">
        <w:rPr>
          <w:rFonts w:ascii="Times New Roman" w:hAnsi="Times New Roman"/>
          <w:spacing w:val="-5"/>
          <w:sz w:val="24"/>
          <w:szCs w:val="24"/>
        </w:rPr>
        <w:t xml:space="preserve">3) laenu antakse </w:t>
      </w:r>
      <w:r w:rsidRPr="004D7087">
        <w:rPr>
          <w:rFonts w:ascii="Times New Roman" w:hAnsi="Times New Roman"/>
          <w:color w:val="202020"/>
          <w:sz w:val="24"/>
          <w:szCs w:val="24"/>
          <w:shd w:val="clear" w:color="auto" w:fill="FFFFFF"/>
        </w:rPr>
        <w:t>turutingimustest madalama intressiga või muudel turul kehtivatest tingimustest soodsamatel tingimustel</w:t>
      </w:r>
      <w:r w:rsidR="00A11C30">
        <w:rPr>
          <w:rFonts w:ascii="Times New Roman" w:hAnsi="Times New Roman"/>
          <w:color w:val="202020"/>
          <w:sz w:val="24"/>
          <w:szCs w:val="24"/>
          <w:shd w:val="clear" w:color="auto" w:fill="FFFFFF"/>
        </w:rPr>
        <w:t>.</w:t>
      </w:r>
      <w:r w:rsidRPr="004D7087">
        <w:rPr>
          <w:rFonts w:ascii="Times New Roman" w:hAnsi="Times New Roman"/>
          <w:color w:val="202020"/>
          <w:sz w:val="24"/>
          <w:szCs w:val="24"/>
          <w:shd w:val="clear" w:color="auto" w:fill="FFFFFF"/>
        </w:rPr>
        <w:t>“</w:t>
      </w:r>
      <w:r w:rsidR="00346DC8" w:rsidRPr="004D7087">
        <w:rPr>
          <w:rFonts w:ascii="Times New Roman" w:hAnsi="Times New Roman"/>
          <w:color w:val="202020"/>
          <w:sz w:val="24"/>
          <w:szCs w:val="24"/>
          <w:shd w:val="clear" w:color="auto" w:fill="FFFFFF"/>
        </w:rPr>
        <w:t>;</w:t>
      </w:r>
    </w:p>
    <w:p w14:paraId="1F5E98E6" w14:textId="77777777" w:rsidR="00A54EA1" w:rsidRPr="00957251" w:rsidRDefault="00A54EA1" w:rsidP="00677E6A">
      <w:pPr>
        <w:spacing w:after="0" w:line="240" w:lineRule="auto"/>
        <w:jc w:val="both"/>
        <w:rPr>
          <w:rFonts w:ascii="Times New Roman" w:hAnsi="Times New Roman"/>
          <w:color w:val="202020"/>
          <w:sz w:val="24"/>
          <w:szCs w:val="24"/>
          <w:u w:val="single"/>
          <w:shd w:val="clear" w:color="auto" w:fill="FFFFFF"/>
        </w:rPr>
      </w:pPr>
    </w:p>
    <w:p w14:paraId="0B1C60DC" w14:textId="4F10CD92" w:rsidR="005A22EF" w:rsidRDefault="003E07E6" w:rsidP="008E52BD">
      <w:pPr>
        <w:spacing w:after="0" w:line="240" w:lineRule="auto"/>
        <w:rPr>
          <w:rFonts w:ascii="Times New Roman" w:hAnsi="Times New Roman"/>
          <w:sz w:val="24"/>
          <w:szCs w:val="24"/>
        </w:rPr>
      </w:pPr>
      <w:r>
        <w:rPr>
          <w:rFonts w:ascii="Times New Roman" w:hAnsi="Times New Roman"/>
          <w:b/>
          <w:sz w:val="24"/>
          <w:szCs w:val="24"/>
        </w:rPr>
        <w:t>60</w:t>
      </w:r>
      <w:r w:rsidR="008E52BD" w:rsidRPr="00957251">
        <w:rPr>
          <w:rFonts w:ascii="Times New Roman" w:hAnsi="Times New Roman"/>
          <w:b/>
          <w:sz w:val="24"/>
          <w:szCs w:val="24"/>
        </w:rPr>
        <w:t xml:space="preserve">) </w:t>
      </w:r>
      <w:r w:rsidR="008E52BD" w:rsidRPr="00957251">
        <w:rPr>
          <w:rFonts w:ascii="Times New Roman" w:hAnsi="Times New Roman"/>
          <w:sz w:val="24"/>
          <w:szCs w:val="24"/>
        </w:rPr>
        <w:t>paragrahvi 37 lõi</w:t>
      </w:r>
      <w:r w:rsidR="005A22EF">
        <w:rPr>
          <w:rFonts w:ascii="Times New Roman" w:hAnsi="Times New Roman"/>
          <w:sz w:val="24"/>
          <w:szCs w:val="24"/>
        </w:rPr>
        <w:t>ge</w:t>
      </w:r>
      <w:r w:rsidR="008E52BD" w:rsidRPr="00957251">
        <w:rPr>
          <w:rFonts w:ascii="Times New Roman" w:hAnsi="Times New Roman"/>
          <w:sz w:val="24"/>
          <w:szCs w:val="24"/>
        </w:rPr>
        <w:t xml:space="preserve"> 3 </w:t>
      </w:r>
      <w:r w:rsidR="005A22EF">
        <w:rPr>
          <w:rFonts w:ascii="Times New Roman" w:hAnsi="Times New Roman"/>
          <w:sz w:val="24"/>
          <w:szCs w:val="24"/>
        </w:rPr>
        <w:t>muudetakse ja sõnastatakse järgmiselt:</w:t>
      </w:r>
    </w:p>
    <w:p w14:paraId="5ABC9F54" w14:textId="77777777" w:rsidR="008E52BD" w:rsidRPr="00957251" w:rsidRDefault="005A22EF" w:rsidP="005A22EF">
      <w:pPr>
        <w:spacing w:after="0" w:line="240" w:lineRule="auto"/>
        <w:jc w:val="both"/>
        <w:rPr>
          <w:rFonts w:ascii="Times New Roman" w:hAnsi="Times New Roman"/>
          <w:spacing w:val="-5"/>
          <w:sz w:val="24"/>
          <w:szCs w:val="24"/>
        </w:rPr>
      </w:pPr>
      <w:r>
        <w:rPr>
          <w:rFonts w:ascii="Times New Roman" w:hAnsi="Times New Roman"/>
          <w:sz w:val="24"/>
          <w:szCs w:val="24"/>
        </w:rPr>
        <w:t xml:space="preserve">„(3) </w:t>
      </w:r>
      <w:r w:rsidRPr="005A22EF">
        <w:rPr>
          <w:rFonts w:ascii="Times New Roman" w:hAnsi="Times New Roman"/>
          <w:sz w:val="24"/>
          <w:szCs w:val="24"/>
        </w:rPr>
        <w:t xml:space="preserve">Kohaliku omavalitsuse üksus võib </w:t>
      </w:r>
      <w:r w:rsidR="00BD3D60">
        <w:rPr>
          <w:rFonts w:ascii="Times New Roman" w:hAnsi="Times New Roman"/>
          <w:color w:val="202020"/>
          <w:sz w:val="24"/>
          <w:szCs w:val="24"/>
          <w:shd w:val="clear" w:color="auto" w:fill="FFFFFF"/>
        </w:rPr>
        <w:t xml:space="preserve">käesoleva seaduse </w:t>
      </w:r>
      <w:r w:rsidR="00BD3D60" w:rsidRPr="00957251">
        <w:rPr>
          <w:rFonts w:ascii="Times New Roman" w:hAnsi="Times New Roman"/>
          <w:color w:val="202020"/>
          <w:sz w:val="24"/>
          <w:szCs w:val="24"/>
          <w:shd w:val="clear" w:color="auto" w:fill="FFFFFF"/>
        </w:rPr>
        <w:t>§ 36</w:t>
      </w:r>
      <w:r w:rsidR="00BD3D60" w:rsidRPr="00957251">
        <w:rPr>
          <w:rFonts w:ascii="Times New Roman" w:hAnsi="Times New Roman"/>
          <w:color w:val="202020"/>
          <w:sz w:val="24"/>
          <w:szCs w:val="24"/>
          <w:shd w:val="clear" w:color="auto" w:fill="FFFFFF"/>
          <w:vertAlign w:val="superscript"/>
        </w:rPr>
        <w:t>1</w:t>
      </w:r>
      <w:r w:rsidR="00BD3D60">
        <w:rPr>
          <w:rFonts w:ascii="Times New Roman" w:hAnsi="Times New Roman"/>
          <w:color w:val="202020"/>
          <w:sz w:val="24"/>
          <w:szCs w:val="24"/>
          <w:shd w:val="clear" w:color="auto" w:fill="FFFFFF"/>
        </w:rPr>
        <w:t xml:space="preserve"> alusel kehtestatud tingimustel ja korras</w:t>
      </w:r>
      <w:r w:rsidR="00BD3D60" w:rsidRPr="005A22EF" w:rsidDel="00BD3D60">
        <w:rPr>
          <w:rFonts w:ascii="Times New Roman" w:hAnsi="Times New Roman"/>
          <w:sz w:val="24"/>
          <w:szCs w:val="24"/>
        </w:rPr>
        <w:t xml:space="preserve"> </w:t>
      </w:r>
      <w:r w:rsidRPr="005A22EF">
        <w:rPr>
          <w:rFonts w:ascii="Times New Roman" w:hAnsi="Times New Roman"/>
          <w:sz w:val="24"/>
          <w:szCs w:val="24"/>
        </w:rPr>
        <w:t xml:space="preserve">enda või </w:t>
      </w:r>
      <w:r>
        <w:rPr>
          <w:rFonts w:ascii="Times New Roman" w:hAnsi="Times New Roman"/>
          <w:sz w:val="24"/>
          <w:szCs w:val="24"/>
        </w:rPr>
        <w:t>tema valitseva mõju all oleva</w:t>
      </w:r>
      <w:r w:rsidRPr="005A22EF">
        <w:rPr>
          <w:rFonts w:ascii="Times New Roman" w:hAnsi="Times New Roman"/>
          <w:sz w:val="24"/>
          <w:szCs w:val="24"/>
        </w:rPr>
        <w:t xml:space="preserve"> üksuse võlakohustuse tagamiseks koormata ülesannete täitmiseks olulist kinnisasja või lubada </w:t>
      </w:r>
      <w:r w:rsidR="00E25D09">
        <w:rPr>
          <w:rFonts w:ascii="Times New Roman" w:hAnsi="Times New Roman"/>
          <w:sz w:val="24"/>
          <w:szCs w:val="24"/>
        </w:rPr>
        <w:t xml:space="preserve">võõrandada </w:t>
      </w:r>
      <w:r w:rsidR="00AC7343">
        <w:rPr>
          <w:rFonts w:ascii="Times New Roman" w:hAnsi="Times New Roman"/>
          <w:sz w:val="24"/>
          <w:szCs w:val="24"/>
        </w:rPr>
        <w:t>asjaomast</w:t>
      </w:r>
      <w:r w:rsidR="00AC7343" w:rsidRPr="005A22EF">
        <w:rPr>
          <w:rFonts w:ascii="Times New Roman" w:hAnsi="Times New Roman"/>
          <w:sz w:val="24"/>
          <w:szCs w:val="24"/>
        </w:rPr>
        <w:t xml:space="preserve"> </w:t>
      </w:r>
      <w:r w:rsidRPr="005A22EF">
        <w:rPr>
          <w:rFonts w:ascii="Times New Roman" w:hAnsi="Times New Roman"/>
          <w:sz w:val="24"/>
          <w:szCs w:val="24"/>
        </w:rPr>
        <w:t>kinnisasja koormava</w:t>
      </w:r>
      <w:r w:rsidR="00E25D09">
        <w:rPr>
          <w:rFonts w:ascii="Times New Roman" w:hAnsi="Times New Roman"/>
          <w:sz w:val="24"/>
          <w:szCs w:val="24"/>
        </w:rPr>
        <w:t>t</w:t>
      </w:r>
      <w:r w:rsidRPr="005A22EF">
        <w:rPr>
          <w:rFonts w:ascii="Times New Roman" w:hAnsi="Times New Roman"/>
          <w:sz w:val="24"/>
          <w:szCs w:val="24"/>
        </w:rPr>
        <w:t xml:space="preserve"> hoonestusõigus</w:t>
      </w:r>
      <w:r w:rsidR="00E25D09">
        <w:rPr>
          <w:rFonts w:ascii="Times New Roman" w:hAnsi="Times New Roman"/>
          <w:sz w:val="24"/>
          <w:szCs w:val="24"/>
        </w:rPr>
        <w:t>t</w:t>
      </w:r>
      <w:r w:rsidRPr="005A22EF">
        <w:rPr>
          <w:rFonts w:ascii="Times New Roman" w:hAnsi="Times New Roman"/>
          <w:sz w:val="24"/>
          <w:szCs w:val="24"/>
        </w:rPr>
        <w:t xml:space="preserve"> või </w:t>
      </w:r>
      <w:r w:rsidR="00E25D09">
        <w:rPr>
          <w:rFonts w:ascii="Times New Roman" w:hAnsi="Times New Roman"/>
          <w:sz w:val="24"/>
          <w:szCs w:val="24"/>
        </w:rPr>
        <w:t xml:space="preserve">koormata </w:t>
      </w:r>
      <w:r w:rsidRPr="005A22EF">
        <w:rPr>
          <w:rFonts w:ascii="Times New Roman" w:hAnsi="Times New Roman"/>
          <w:sz w:val="24"/>
          <w:szCs w:val="24"/>
        </w:rPr>
        <w:t xml:space="preserve">kinnisasja piiratud asjaõigusega selliselt, et </w:t>
      </w:r>
      <w:bookmarkStart w:id="40" w:name="_Hlk172802269"/>
      <w:r w:rsidRPr="005A22EF">
        <w:rPr>
          <w:rFonts w:ascii="Times New Roman" w:hAnsi="Times New Roman"/>
          <w:sz w:val="24"/>
          <w:szCs w:val="24"/>
        </w:rPr>
        <w:t>kinnisasja või hoonestusõiguse võõrandamisel või koormamisel jätkuks kinnisasja kasutamine endisel otstarbel</w:t>
      </w:r>
      <w:bookmarkEnd w:id="40"/>
      <w:r w:rsidRPr="005A22EF">
        <w:rPr>
          <w:rFonts w:ascii="Times New Roman" w:hAnsi="Times New Roman"/>
          <w:sz w:val="24"/>
          <w:szCs w:val="24"/>
        </w:rPr>
        <w:t>.</w:t>
      </w:r>
      <w:r w:rsidR="008E52BD" w:rsidRPr="00957251">
        <w:rPr>
          <w:rFonts w:ascii="Times New Roman" w:hAnsi="Times New Roman"/>
          <w:spacing w:val="-5"/>
          <w:sz w:val="24"/>
          <w:szCs w:val="24"/>
        </w:rPr>
        <w:t>“;</w:t>
      </w:r>
    </w:p>
    <w:p w14:paraId="11393754" w14:textId="77777777" w:rsidR="008E52BD" w:rsidRPr="005A22EF" w:rsidRDefault="008E52BD" w:rsidP="001024B6">
      <w:pPr>
        <w:spacing w:after="0" w:line="240" w:lineRule="auto"/>
        <w:jc w:val="both"/>
        <w:rPr>
          <w:rFonts w:ascii="Times New Roman" w:hAnsi="Times New Roman"/>
          <w:color w:val="202020"/>
          <w:sz w:val="24"/>
          <w:szCs w:val="24"/>
          <w:shd w:val="clear" w:color="auto" w:fill="FFFFFF"/>
        </w:rPr>
      </w:pPr>
    </w:p>
    <w:p w14:paraId="5B0C54E0" w14:textId="2E15FCAD" w:rsidR="00F94271" w:rsidRDefault="003E07E6" w:rsidP="00664090">
      <w:pPr>
        <w:spacing w:after="0" w:line="240" w:lineRule="auto"/>
        <w:jc w:val="both"/>
        <w:rPr>
          <w:rFonts w:ascii="Times New Roman" w:hAnsi="Times New Roman"/>
          <w:b/>
          <w:sz w:val="24"/>
          <w:szCs w:val="24"/>
        </w:rPr>
      </w:pPr>
      <w:bookmarkStart w:id="41" w:name="_Hlk171094076"/>
      <w:r>
        <w:rPr>
          <w:rFonts w:ascii="Times New Roman" w:hAnsi="Times New Roman"/>
          <w:b/>
          <w:sz w:val="24"/>
          <w:szCs w:val="24"/>
        </w:rPr>
        <w:t>61</w:t>
      </w:r>
      <w:r w:rsidR="00F94271" w:rsidRPr="00777A96">
        <w:rPr>
          <w:rFonts w:ascii="Times New Roman" w:hAnsi="Times New Roman"/>
          <w:b/>
          <w:sz w:val="24"/>
          <w:szCs w:val="24"/>
        </w:rPr>
        <w:t xml:space="preserve">) </w:t>
      </w:r>
      <w:r w:rsidR="00F94271" w:rsidRPr="00777A96">
        <w:rPr>
          <w:rFonts w:ascii="Times New Roman" w:hAnsi="Times New Roman"/>
          <w:sz w:val="24"/>
          <w:szCs w:val="24"/>
        </w:rPr>
        <w:t>paragrahvi 38 lõi</w:t>
      </w:r>
      <w:r w:rsidR="00975041" w:rsidRPr="00777A96">
        <w:rPr>
          <w:rFonts w:ascii="Times New Roman" w:hAnsi="Times New Roman"/>
          <w:sz w:val="24"/>
          <w:szCs w:val="24"/>
        </w:rPr>
        <w:t>k</w:t>
      </w:r>
      <w:r w:rsidR="00F94271" w:rsidRPr="00777A96">
        <w:rPr>
          <w:rFonts w:ascii="Times New Roman" w:hAnsi="Times New Roman"/>
          <w:sz w:val="24"/>
          <w:szCs w:val="24"/>
        </w:rPr>
        <w:t>e 1 sissejuhatavas lause</w:t>
      </w:r>
      <w:r w:rsidR="00200C59">
        <w:rPr>
          <w:rFonts w:ascii="Times New Roman" w:hAnsi="Times New Roman"/>
          <w:sz w:val="24"/>
          <w:szCs w:val="24"/>
        </w:rPr>
        <w:t>osa</w:t>
      </w:r>
      <w:r w:rsidR="00F94271" w:rsidRPr="00777A96">
        <w:rPr>
          <w:rFonts w:ascii="Times New Roman" w:hAnsi="Times New Roman"/>
          <w:sz w:val="24"/>
          <w:szCs w:val="24"/>
        </w:rPr>
        <w:t>s</w:t>
      </w:r>
      <w:r w:rsidR="00F94271">
        <w:rPr>
          <w:rFonts w:ascii="Times New Roman" w:hAnsi="Times New Roman"/>
          <w:sz w:val="24"/>
          <w:szCs w:val="24"/>
        </w:rPr>
        <w:t xml:space="preserve"> asendatakse sõnad „</w:t>
      </w:r>
      <w:r w:rsidR="00F94271" w:rsidRPr="00F94271">
        <w:rPr>
          <w:rFonts w:ascii="Times New Roman" w:hAnsi="Times New Roman"/>
          <w:sz w:val="24"/>
          <w:szCs w:val="24"/>
        </w:rPr>
        <w:t>Kohaliku omavalitsuse üksus võib</w:t>
      </w:r>
      <w:r w:rsidR="00F94271">
        <w:rPr>
          <w:rFonts w:ascii="Times New Roman" w:hAnsi="Times New Roman"/>
          <w:sz w:val="24"/>
          <w:szCs w:val="24"/>
        </w:rPr>
        <w:t>“ sõnadega „</w:t>
      </w:r>
      <w:r w:rsidR="00F94271" w:rsidRPr="00F94271">
        <w:rPr>
          <w:rFonts w:ascii="Times New Roman" w:hAnsi="Times New Roman"/>
          <w:sz w:val="24"/>
          <w:szCs w:val="24"/>
        </w:rPr>
        <w:t xml:space="preserve">Kohaliku omavalitsuse üksus </w:t>
      </w:r>
      <w:r w:rsidR="00F94271" w:rsidRPr="005A22EF">
        <w:rPr>
          <w:rFonts w:ascii="Times New Roman" w:hAnsi="Times New Roman"/>
          <w:sz w:val="24"/>
          <w:szCs w:val="24"/>
        </w:rPr>
        <w:t xml:space="preserve">või </w:t>
      </w:r>
      <w:r w:rsidR="00F94271">
        <w:rPr>
          <w:rFonts w:ascii="Times New Roman" w:hAnsi="Times New Roman"/>
          <w:sz w:val="24"/>
          <w:szCs w:val="24"/>
        </w:rPr>
        <w:t>tema valitseva mõju all olev</w:t>
      </w:r>
      <w:r w:rsidR="00F94271" w:rsidRPr="005A22EF">
        <w:rPr>
          <w:rFonts w:ascii="Times New Roman" w:hAnsi="Times New Roman"/>
          <w:sz w:val="24"/>
          <w:szCs w:val="24"/>
        </w:rPr>
        <w:t xml:space="preserve"> üksus </w:t>
      </w:r>
      <w:r w:rsidR="00F94271" w:rsidRPr="00F94271">
        <w:rPr>
          <w:rFonts w:ascii="Times New Roman" w:hAnsi="Times New Roman"/>
          <w:sz w:val="24"/>
          <w:szCs w:val="24"/>
        </w:rPr>
        <w:t>või</w:t>
      </w:r>
      <w:r w:rsidR="00F94271">
        <w:rPr>
          <w:rFonts w:ascii="Times New Roman" w:hAnsi="Times New Roman"/>
          <w:sz w:val="24"/>
          <w:szCs w:val="24"/>
        </w:rPr>
        <w:t>vad“;</w:t>
      </w:r>
    </w:p>
    <w:p w14:paraId="0320FA88" w14:textId="77777777" w:rsidR="00F94271" w:rsidRDefault="00F94271" w:rsidP="00664090">
      <w:pPr>
        <w:spacing w:after="0" w:line="240" w:lineRule="auto"/>
        <w:jc w:val="both"/>
        <w:rPr>
          <w:rFonts w:ascii="Times New Roman" w:hAnsi="Times New Roman"/>
          <w:b/>
          <w:sz w:val="24"/>
          <w:szCs w:val="24"/>
        </w:rPr>
      </w:pPr>
    </w:p>
    <w:p w14:paraId="2337EF20" w14:textId="11A4C9B2" w:rsidR="008E52BD" w:rsidRPr="00957251" w:rsidRDefault="003E07E6" w:rsidP="00664090">
      <w:pPr>
        <w:spacing w:after="0" w:line="240" w:lineRule="auto"/>
        <w:jc w:val="both"/>
        <w:rPr>
          <w:rFonts w:ascii="Times New Roman" w:hAnsi="Times New Roman"/>
          <w:b/>
          <w:sz w:val="24"/>
          <w:szCs w:val="24"/>
        </w:rPr>
      </w:pPr>
      <w:r>
        <w:rPr>
          <w:rFonts w:ascii="Times New Roman" w:hAnsi="Times New Roman"/>
          <w:b/>
          <w:sz w:val="24"/>
          <w:szCs w:val="24"/>
        </w:rPr>
        <w:t>62</w:t>
      </w:r>
      <w:r w:rsidR="008E52BD" w:rsidRPr="00957251">
        <w:rPr>
          <w:rFonts w:ascii="Times New Roman" w:hAnsi="Times New Roman"/>
          <w:b/>
          <w:sz w:val="24"/>
          <w:szCs w:val="24"/>
        </w:rPr>
        <w:t xml:space="preserve">) </w:t>
      </w:r>
      <w:r w:rsidR="008E52BD" w:rsidRPr="00957251">
        <w:rPr>
          <w:rFonts w:ascii="Times New Roman" w:hAnsi="Times New Roman"/>
          <w:sz w:val="24"/>
          <w:szCs w:val="24"/>
        </w:rPr>
        <w:t>paragrahvi 38 lõi</w:t>
      </w:r>
      <w:r w:rsidR="00FC73AB">
        <w:rPr>
          <w:rFonts w:ascii="Times New Roman" w:hAnsi="Times New Roman"/>
          <w:sz w:val="24"/>
          <w:szCs w:val="24"/>
        </w:rPr>
        <w:t>k</w:t>
      </w:r>
      <w:r w:rsidR="008E52BD" w:rsidRPr="00957251">
        <w:rPr>
          <w:rFonts w:ascii="Times New Roman" w:hAnsi="Times New Roman"/>
          <w:sz w:val="24"/>
          <w:szCs w:val="24"/>
        </w:rPr>
        <w:t>e 1 punkt 4 muudetakse ja sõnastatakse järgmiselt:</w:t>
      </w:r>
    </w:p>
    <w:p w14:paraId="33DD6F8D" w14:textId="77777777" w:rsidR="008E52BD" w:rsidRPr="00957251" w:rsidRDefault="008E52BD" w:rsidP="008E52BD">
      <w:pPr>
        <w:spacing w:after="0" w:line="240" w:lineRule="auto"/>
        <w:jc w:val="both"/>
        <w:rPr>
          <w:rFonts w:ascii="Times New Roman" w:hAnsi="Times New Roman"/>
          <w:color w:val="202020"/>
          <w:sz w:val="24"/>
          <w:szCs w:val="24"/>
          <w:u w:val="single"/>
          <w:shd w:val="clear" w:color="auto" w:fill="FFFFFF"/>
        </w:rPr>
      </w:pPr>
      <w:r w:rsidRPr="00957251">
        <w:rPr>
          <w:rFonts w:ascii="Times New Roman" w:hAnsi="Times New Roman"/>
          <w:color w:val="202020"/>
          <w:sz w:val="24"/>
          <w:szCs w:val="24"/>
          <w:shd w:val="clear" w:color="auto" w:fill="FFFFFF"/>
        </w:rPr>
        <w:t>„4) võetud võlakohustuste refinantseerimiseks</w:t>
      </w:r>
      <w:r w:rsidR="003513D2">
        <w:rPr>
          <w:rFonts w:ascii="Times New Roman" w:hAnsi="Times New Roman"/>
          <w:color w:val="202020"/>
          <w:sz w:val="24"/>
          <w:szCs w:val="24"/>
          <w:shd w:val="clear" w:color="auto" w:fill="FFFFFF"/>
        </w:rPr>
        <w:t>;</w:t>
      </w:r>
      <w:r w:rsidRPr="00957251">
        <w:rPr>
          <w:rFonts w:ascii="Times New Roman" w:hAnsi="Times New Roman"/>
          <w:color w:val="202020"/>
          <w:sz w:val="24"/>
          <w:szCs w:val="24"/>
          <w:shd w:val="clear" w:color="auto" w:fill="FFFFFF"/>
        </w:rPr>
        <w:t>“;</w:t>
      </w:r>
    </w:p>
    <w:bookmarkEnd w:id="41"/>
    <w:p w14:paraId="510D454B" w14:textId="77777777" w:rsidR="008E52BD" w:rsidRDefault="008E52BD" w:rsidP="001024B6">
      <w:pPr>
        <w:spacing w:after="0" w:line="240" w:lineRule="auto"/>
        <w:jc w:val="both"/>
        <w:rPr>
          <w:rFonts w:ascii="Times New Roman" w:hAnsi="Times New Roman"/>
          <w:color w:val="202020"/>
          <w:sz w:val="24"/>
          <w:szCs w:val="24"/>
          <w:shd w:val="clear" w:color="auto" w:fill="FFFFFF"/>
        </w:rPr>
      </w:pPr>
    </w:p>
    <w:p w14:paraId="05283C9F" w14:textId="76A0B1FB" w:rsidR="00F94271" w:rsidRDefault="003E07E6" w:rsidP="001024B6">
      <w:pPr>
        <w:spacing w:after="0" w:line="240" w:lineRule="auto"/>
        <w:jc w:val="both"/>
        <w:rPr>
          <w:rFonts w:ascii="Times New Roman" w:hAnsi="Times New Roman"/>
          <w:color w:val="202020"/>
          <w:sz w:val="24"/>
          <w:szCs w:val="24"/>
          <w:shd w:val="clear" w:color="auto" w:fill="FFFFFF"/>
        </w:rPr>
      </w:pPr>
      <w:r>
        <w:rPr>
          <w:rFonts w:ascii="Times New Roman" w:hAnsi="Times New Roman"/>
          <w:b/>
          <w:bCs/>
          <w:sz w:val="24"/>
          <w:szCs w:val="24"/>
        </w:rPr>
        <w:t>63</w:t>
      </w:r>
      <w:r w:rsidR="00F94271" w:rsidRPr="004C4064">
        <w:rPr>
          <w:rFonts w:ascii="Times New Roman" w:hAnsi="Times New Roman"/>
          <w:b/>
          <w:bCs/>
          <w:sz w:val="24"/>
          <w:szCs w:val="24"/>
        </w:rPr>
        <w:t>)</w:t>
      </w:r>
      <w:r w:rsidR="00F94271">
        <w:rPr>
          <w:rFonts w:ascii="Times New Roman" w:hAnsi="Times New Roman"/>
          <w:sz w:val="24"/>
          <w:szCs w:val="24"/>
        </w:rPr>
        <w:t xml:space="preserve"> </w:t>
      </w:r>
      <w:r w:rsidR="00F94271" w:rsidRPr="00957251">
        <w:rPr>
          <w:rFonts w:ascii="Times New Roman" w:hAnsi="Times New Roman"/>
          <w:sz w:val="24"/>
          <w:szCs w:val="24"/>
        </w:rPr>
        <w:t>paragrahvi 38 lõi</w:t>
      </w:r>
      <w:r w:rsidR="0027507D">
        <w:rPr>
          <w:rFonts w:ascii="Times New Roman" w:hAnsi="Times New Roman"/>
          <w:sz w:val="24"/>
          <w:szCs w:val="24"/>
        </w:rPr>
        <w:t>k</w:t>
      </w:r>
      <w:r w:rsidR="00F94271" w:rsidRPr="00957251">
        <w:rPr>
          <w:rFonts w:ascii="Times New Roman" w:hAnsi="Times New Roman"/>
          <w:sz w:val="24"/>
          <w:szCs w:val="24"/>
        </w:rPr>
        <w:t xml:space="preserve">e </w:t>
      </w:r>
      <w:r w:rsidR="00F94271">
        <w:rPr>
          <w:rFonts w:ascii="Times New Roman" w:hAnsi="Times New Roman"/>
          <w:sz w:val="24"/>
          <w:szCs w:val="24"/>
        </w:rPr>
        <w:t>4</w:t>
      </w:r>
      <w:r w:rsidR="00F94271" w:rsidRPr="00957251">
        <w:rPr>
          <w:rFonts w:ascii="Times New Roman" w:hAnsi="Times New Roman"/>
          <w:sz w:val="24"/>
          <w:szCs w:val="24"/>
        </w:rPr>
        <w:t xml:space="preserve"> </w:t>
      </w:r>
      <w:r w:rsidR="0027507D">
        <w:rPr>
          <w:rFonts w:ascii="Times New Roman" w:hAnsi="Times New Roman"/>
          <w:sz w:val="24"/>
          <w:szCs w:val="24"/>
        </w:rPr>
        <w:t xml:space="preserve">esimene lause </w:t>
      </w:r>
      <w:r w:rsidR="00F94271" w:rsidRPr="00957251">
        <w:rPr>
          <w:rFonts w:ascii="Times New Roman" w:hAnsi="Times New Roman"/>
          <w:sz w:val="24"/>
          <w:szCs w:val="24"/>
        </w:rPr>
        <w:t>muudetakse ja sõnastatakse järgmiselt:</w:t>
      </w:r>
    </w:p>
    <w:p w14:paraId="73AA423A" w14:textId="77777777" w:rsidR="00F94271" w:rsidRDefault="00F94271" w:rsidP="001024B6">
      <w:pPr>
        <w:spacing w:after="0" w:line="240" w:lineRule="auto"/>
        <w:jc w:val="both"/>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w:t>
      </w:r>
      <w:r w:rsidRPr="00F94271">
        <w:rPr>
          <w:rFonts w:ascii="Times New Roman" w:hAnsi="Times New Roman"/>
          <w:color w:val="202020"/>
          <w:sz w:val="24"/>
          <w:szCs w:val="24"/>
          <w:shd w:val="clear" w:color="auto" w:fill="FFFFFF"/>
        </w:rPr>
        <w:t xml:space="preserve">Kohaliku omavalitsuse üksus </w:t>
      </w:r>
      <w:r>
        <w:rPr>
          <w:rFonts w:ascii="Times New Roman" w:hAnsi="Times New Roman"/>
          <w:color w:val="202020"/>
          <w:sz w:val="24"/>
          <w:szCs w:val="24"/>
          <w:shd w:val="clear" w:color="auto" w:fill="FFFFFF"/>
        </w:rPr>
        <w:t xml:space="preserve">või </w:t>
      </w:r>
      <w:r>
        <w:rPr>
          <w:rFonts w:ascii="Times New Roman" w:hAnsi="Times New Roman"/>
          <w:sz w:val="24"/>
          <w:szCs w:val="24"/>
        </w:rPr>
        <w:t>tema valitseva mõju all olev</w:t>
      </w:r>
      <w:r w:rsidRPr="005A22EF">
        <w:rPr>
          <w:rFonts w:ascii="Times New Roman" w:hAnsi="Times New Roman"/>
          <w:sz w:val="24"/>
          <w:szCs w:val="24"/>
        </w:rPr>
        <w:t xml:space="preserve"> üksus </w:t>
      </w:r>
      <w:r w:rsidRPr="00F94271">
        <w:rPr>
          <w:rFonts w:ascii="Times New Roman" w:hAnsi="Times New Roman"/>
          <w:sz w:val="24"/>
          <w:szCs w:val="24"/>
        </w:rPr>
        <w:t>või</w:t>
      </w:r>
      <w:r>
        <w:rPr>
          <w:rFonts w:ascii="Times New Roman" w:hAnsi="Times New Roman"/>
          <w:sz w:val="24"/>
          <w:szCs w:val="24"/>
        </w:rPr>
        <w:t>vad</w:t>
      </w:r>
      <w:r w:rsidRPr="00F94271">
        <w:rPr>
          <w:rFonts w:ascii="Times New Roman" w:hAnsi="Times New Roman"/>
          <w:color w:val="202020"/>
          <w:sz w:val="24"/>
          <w:szCs w:val="24"/>
          <w:shd w:val="clear" w:color="auto" w:fill="FFFFFF"/>
        </w:rPr>
        <w:t xml:space="preserve"> võtta rahavoogude juhtimise eesmärgil laenu tingimusel, et laen makstakse eelarveaasta lõpuks tagasi.</w:t>
      </w:r>
      <w:r>
        <w:rPr>
          <w:rFonts w:ascii="Times New Roman" w:hAnsi="Times New Roman"/>
          <w:color w:val="202020"/>
          <w:sz w:val="24"/>
          <w:szCs w:val="24"/>
          <w:shd w:val="clear" w:color="auto" w:fill="FFFFFF"/>
        </w:rPr>
        <w:t>“;</w:t>
      </w:r>
    </w:p>
    <w:p w14:paraId="65BB9A30" w14:textId="77777777" w:rsidR="00B434A5" w:rsidRDefault="00B434A5" w:rsidP="005A22EF">
      <w:pPr>
        <w:spacing w:after="0" w:line="240" w:lineRule="auto"/>
        <w:jc w:val="both"/>
        <w:rPr>
          <w:rFonts w:ascii="Times New Roman" w:hAnsi="Times New Roman"/>
          <w:spacing w:val="-5"/>
          <w:sz w:val="24"/>
          <w:szCs w:val="24"/>
        </w:rPr>
      </w:pPr>
      <w:bookmarkStart w:id="42" w:name="para37lg1"/>
      <w:bookmarkEnd w:id="42"/>
    </w:p>
    <w:p w14:paraId="69170BA9" w14:textId="560F04DA" w:rsidR="000A1B8B" w:rsidRDefault="003E07E6" w:rsidP="005A22EF">
      <w:pPr>
        <w:spacing w:after="0" w:line="240" w:lineRule="auto"/>
        <w:jc w:val="both"/>
        <w:rPr>
          <w:rFonts w:ascii="Times New Roman" w:hAnsi="Times New Roman"/>
          <w:spacing w:val="-5"/>
          <w:sz w:val="24"/>
          <w:szCs w:val="24"/>
        </w:rPr>
      </w:pPr>
      <w:r>
        <w:rPr>
          <w:rFonts w:ascii="Times New Roman" w:hAnsi="Times New Roman"/>
          <w:b/>
          <w:bCs/>
          <w:spacing w:val="-5"/>
          <w:sz w:val="24"/>
          <w:szCs w:val="24"/>
        </w:rPr>
        <w:t>64</w:t>
      </w:r>
      <w:r w:rsidR="00B434A5" w:rsidRPr="007B4F45">
        <w:rPr>
          <w:rFonts w:ascii="Times New Roman" w:hAnsi="Times New Roman"/>
          <w:b/>
          <w:bCs/>
          <w:spacing w:val="-5"/>
          <w:sz w:val="24"/>
          <w:szCs w:val="24"/>
        </w:rPr>
        <w:t>)</w:t>
      </w:r>
      <w:r w:rsidR="00B434A5">
        <w:rPr>
          <w:rFonts w:ascii="Times New Roman" w:hAnsi="Times New Roman"/>
          <w:spacing w:val="-5"/>
          <w:sz w:val="24"/>
          <w:szCs w:val="24"/>
        </w:rPr>
        <w:t xml:space="preserve"> </w:t>
      </w:r>
      <w:r w:rsidR="000A1B8B" w:rsidRPr="000A1B8B">
        <w:rPr>
          <w:rFonts w:ascii="Times New Roman" w:hAnsi="Times New Roman"/>
          <w:spacing w:val="-5"/>
          <w:sz w:val="24"/>
          <w:szCs w:val="24"/>
        </w:rPr>
        <w:t>paragrahvi 46 lõikest 5 jäetakse välja sõnad „seitsme tööpäeva jooksul</w:t>
      </w:r>
      <w:r w:rsidR="000A1B8B">
        <w:rPr>
          <w:rFonts w:ascii="Times New Roman" w:hAnsi="Times New Roman"/>
          <w:spacing w:val="-5"/>
          <w:sz w:val="24"/>
          <w:szCs w:val="24"/>
        </w:rPr>
        <w:t xml:space="preserve"> nende kinnitamisest arvates</w:t>
      </w:r>
      <w:r w:rsidR="000A1B8B" w:rsidRPr="000A1B8B">
        <w:rPr>
          <w:rFonts w:ascii="Times New Roman" w:hAnsi="Times New Roman"/>
          <w:spacing w:val="-5"/>
          <w:sz w:val="24"/>
          <w:szCs w:val="24"/>
        </w:rPr>
        <w:t>“;</w:t>
      </w:r>
    </w:p>
    <w:p w14:paraId="342745A3" w14:textId="77777777" w:rsidR="000A1B8B" w:rsidRDefault="000A1B8B" w:rsidP="005A22EF">
      <w:pPr>
        <w:spacing w:after="0" w:line="240" w:lineRule="auto"/>
        <w:jc w:val="both"/>
        <w:rPr>
          <w:rFonts w:ascii="Times New Roman" w:hAnsi="Times New Roman"/>
          <w:spacing w:val="-5"/>
          <w:sz w:val="24"/>
          <w:szCs w:val="24"/>
        </w:rPr>
      </w:pPr>
    </w:p>
    <w:p w14:paraId="61A73FA0" w14:textId="6BAF753F" w:rsidR="009076AD" w:rsidRDefault="003E07E6" w:rsidP="005A22EF">
      <w:pPr>
        <w:spacing w:after="0" w:line="240" w:lineRule="auto"/>
        <w:jc w:val="both"/>
        <w:rPr>
          <w:rFonts w:ascii="Times New Roman" w:hAnsi="Times New Roman"/>
          <w:spacing w:val="-5"/>
          <w:sz w:val="24"/>
          <w:szCs w:val="24"/>
        </w:rPr>
      </w:pPr>
      <w:r>
        <w:rPr>
          <w:rFonts w:ascii="Times New Roman" w:hAnsi="Times New Roman"/>
          <w:b/>
          <w:bCs/>
          <w:spacing w:val="-5"/>
          <w:sz w:val="24"/>
          <w:szCs w:val="24"/>
        </w:rPr>
        <w:t>65</w:t>
      </w:r>
      <w:r w:rsidR="000A1B8B" w:rsidRPr="008E777D">
        <w:rPr>
          <w:rFonts w:ascii="Times New Roman" w:hAnsi="Times New Roman"/>
          <w:b/>
          <w:bCs/>
          <w:spacing w:val="-5"/>
          <w:sz w:val="24"/>
          <w:szCs w:val="24"/>
        </w:rPr>
        <w:t>)</w:t>
      </w:r>
      <w:r w:rsidR="000A1B8B">
        <w:rPr>
          <w:rFonts w:ascii="Times New Roman" w:hAnsi="Times New Roman"/>
          <w:spacing w:val="-5"/>
          <w:sz w:val="24"/>
          <w:szCs w:val="24"/>
        </w:rPr>
        <w:t xml:space="preserve"> </w:t>
      </w:r>
      <w:r w:rsidR="00AC4746" w:rsidRPr="00957251">
        <w:rPr>
          <w:rFonts w:ascii="Times New Roman" w:hAnsi="Times New Roman"/>
          <w:spacing w:val="-5"/>
          <w:sz w:val="24"/>
          <w:szCs w:val="24"/>
        </w:rPr>
        <w:t>paragrahvi 47 lõike 8</w:t>
      </w:r>
      <w:r w:rsidR="00333B5E">
        <w:rPr>
          <w:rFonts w:ascii="Times New Roman" w:hAnsi="Times New Roman"/>
          <w:spacing w:val="-5"/>
          <w:sz w:val="24"/>
          <w:szCs w:val="24"/>
        </w:rPr>
        <w:t xml:space="preserve"> </w:t>
      </w:r>
      <w:r w:rsidR="00663FE8">
        <w:rPr>
          <w:rFonts w:ascii="Times New Roman" w:hAnsi="Times New Roman"/>
          <w:spacing w:val="-5"/>
          <w:sz w:val="24"/>
          <w:szCs w:val="24"/>
        </w:rPr>
        <w:t>sissejuhatavas lause</w:t>
      </w:r>
      <w:r w:rsidR="00CA1935">
        <w:rPr>
          <w:rFonts w:ascii="Times New Roman" w:hAnsi="Times New Roman"/>
          <w:spacing w:val="-5"/>
          <w:sz w:val="24"/>
          <w:szCs w:val="24"/>
        </w:rPr>
        <w:t>osa</w:t>
      </w:r>
      <w:r w:rsidR="00663FE8">
        <w:rPr>
          <w:rFonts w:ascii="Times New Roman" w:hAnsi="Times New Roman"/>
          <w:spacing w:val="-5"/>
          <w:sz w:val="24"/>
          <w:szCs w:val="24"/>
        </w:rPr>
        <w:t xml:space="preserve">s </w:t>
      </w:r>
      <w:r w:rsidR="000F2A4B">
        <w:rPr>
          <w:rFonts w:ascii="Times New Roman" w:hAnsi="Times New Roman"/>
          <w:spacing w:val="-5"/>
          <w:sz w:val="24"/>
          <w:szCs w:val="24"/>
        </w:rPr>
        <w:t>asendatakse</w:t>
      </w:r>
      <w:r w:rsidR="000F2A4B" w:rsidRPr="000F2A4B">
        <w:rPr>
          <w:rFonts w:ascii="Times New Roman" w:hAnsi="Times New Roman"/>
          <w:spacing w:val="-5"/>
          <w:sz w:val="24"/>
          <w:szCs w:val="24"/>
        </w:rPr>
        <w:t xml:space="preserve"> sõnad „kohaliku omavalitsuse üksuse arvestusüksus ei rakenda sõltuva üksuse“ sõnadega „kohaliku omavalitsuse üksuse konsolideerimisgrupp ei rakenda tema valitseva mõju all oleva üksuse“</w:t>
      </w:r>
      <w:r w:rsidR="000F2A4B">
        <w:rPr>
          <w:rFonts w:ascii="Times New Roman" w:hAnsi="Times New Roman"/>
          <w:spacing w:val="-5"/>
          <w:sz w:val="24"/>
          <w:szCs w:val="24"/>
        </w:rPr>
        <w:t xml:space="preserve">; </w:t>
      </w:r>
    </w:p>
    <w:p w14:paraId="6840CCEA" w14:textId="77777777" w:rsidR="00333B5E" w:rsidRDefault="00333B5E" w:rsidP="005A22EF">
      <w:pPr>
        <w:spacing w:after="0" w:line="240" w:lineRule="auto"/>
        <w:jc w:val="both"/>
        <w:rPr>
          <w:rFonts w:ascii="Times New Roman" w:hAnsi="Times New Roman"/>
          <w:spacing w:val="-5"/>
          <w:sz w:val="24"/>
          <w:szCs w:val="24"/>
        </w:rPr>
      </w:pPr>
    </w:p>
    <w:p w14:paraId="19022D83" w14:textId="653C2CBB" w:rsidR="00333B5E" w:rsidRPr="00957251" w:rsidRDefault="003E07E6" w:rsidP="005A22EF">
      <w:pPr>
        <w:spacing w:after="0" w:line="240" w:lineRule="auto"/>
        <w:jc w:val="both"/>
        <w:rPr>
          <w:rFonts w:ascii="Times New Roman" w:hAnsi="Times New Roman"/>
          <w:b/>
          <w:sz w:val="24"/>
          <w:szCs w:val="24"/>
        </w:rPr>
      </w:pPr>
      <w:r>
        <w:rPr>
          <w:rFonts w:ascii="Times New Roman" w:hAnsi="Times New Roman"/>
          <w:b/>
          <w:bCs/>
          <w:spacing w:val="-5"/>
          <w:sz w:val="24"/>
          <w:szCs w:val="24"/>
        </w:rPr>
        <w:t>66</w:t>
      </w:r>
      <w:r w:rsidR="00333B5E" w:rsidRPr="008E777D">
        <w:rPr>
          <w:rFonts w:ascii="Times New Roman" w:hAnsi="Times New Roman"/>
          <w:b/>
          <w:bCs/>
          <w:spacing w:val="-5"/>
          <w:sz w:val="24"/>
          <w:szCs w:val="24"/>
        </w:rPr>
        <w:t>)</w:t>
      </w:r>
      <w:r w:rsidR="00333B5E">
        <w:rPr>
          <w:rFonts w:ascii="Times New Roman" w:hAnsi="Times New Roman"/>
          <w:spacing w:val="-5"/>
          <w:sz w:val="24"/>
          <w:szCs w:val="24"/>
        </w:rPr>
        <w:t xml:space="preserve"> paragrahvi </w:t>
      </w:r>
      <w:r w:rsidR="00663FE8" w:rsidRPr="00957251">
        <w:rPr>
          <w:rFonts w:ascii="Times New Roman" w:hAnsi="Times New Roman"/>
          <w:spacing w:val="-5"/>
          <w:sz w:val="24"/>
          <w:szCs w:val="24"/>
        </w:rPr>
        <w:t>47 lõike 8</w:t>
      </w:r>
      <w:r w:rsidR="00663FE8">
        <w:rPr>
          <w:rFonts w:ascii="Times New Roman" w:hAnsi="Times New Roman"/>
          <w:spacing w:val="-5"/>
          <w:sz w:val="24"/>
          <w:szCs w:val="24"/>
        </w:rPr>
        <w:t xml:space="preserve"> punktides 1 ja 2 </w:t>
      </w:r>
      <w:r w:rsidR="00333B5E" w:rsidRPr="00957251">
        <w:rPr>
          <w:rFonts w:ascii="Times New Roman" w:hAnsi="Times New Roman"/>
          <w:spacing w:val="-5"/>
          <w:sz w:val="24"/>
          <w:szCs w:val="24"/>
        </w:rPr>
        <w:t>asendatakse sõnad „sõltuva</w:t>
      </w:r>
      <w:r w:rsidR="00663FE8">
        <w:rPr>
          <w:rFonts w:ascii="Times New Roman" w:hAnsi="Times New Roman"/>
          <w:spacing w:val="-5"/>
          <w:sz w:val="24"/>
          <w:szCs w:val="24"/>
        </w:rPr>
        <w:t>te</w:t>
      </w:r>
      <w:r w:rsidR="00333B5E" w:rsidRPr="00957251">
        <w:rPr>
          <w:rFonts w:ascii="Times New Roman" w:hAnsi="Times New Roman"/>
          <w:spacing w:val="-5"/>
          <w:sz w:val="24"/>
          <w:szCs w:val="24"/>
        </w:rPr>
        <w:t xml:space="preserve"> üksus</w:t>
      </w:r>
      <w:r w:rsidR="00663FE8">
        <w:rPr>
          <w:rFonts w:ascii="Times New Roman" w:hAnsi="Times New Roman"/>
          <w:spacing w:val="-5"/>
          <w:sz w:val="24"/>
          <w:szCs w:val="24"/>
        </w:rPr>
        <w:t>t</w:t>
      </w:r>
      <w:r w:rsidR="00333B5E" w:rsidRPr="00957251">
        <w:rPr>
          <w:rFonts w:ascii="Times New Roman" w:hAnsi="Times New Roman"/>
          <w:spacing w:val="-5"/>
          <w:sz w:val="24"/>
          <w:szCs w:val="24"/>
        </w:rPr>
        <w:t>e“ sõnadega „</w:t>
      </w:r>
      <w:r w:rsidR="00663FE8">
        <w:rPr>
          <w:rFonts w:ascii="Times New Roman" w:hAnsi="Times New Roman"/>
          <w:spacing w:val="-5"/>
          <w:sz w:val="24"/>
          <w:szCs w:val="24"/>
        </w:rPr>
        <w:t>kohaliku omavalitsuse üksuse</w:t>
      </w:r>
      <w:r w:rsidR="00333B5E">
        <w:rPr>
          <w:rFonts w:ascii="Times New Roman" w:hAnsi="Times New Roman"/>
          <w:spacing w:val="-5"/>
          <w:sz w:val="24"/>
          <w:szCs w:val="24"/>
        </w:rPr>
        <w:t xml:space="preserve"> </w:t>
      </w:r>
      <w:r w:rsidR="00333B5E" w:rsidRPr="00957251">
        <w:rPr>
          <w:rFonts w:ascii="Times New Roman" w:hAnsi="Times New Roman"/>
          <w:spacing w:val="-5"/>
          <w:sz w:val="24"/>
          <w:szCs w:val="24"/>
        </w:rPr>
        <w:t>valitseva mõju all oleva</w:t>
      </w:r>
      <w:r w:rsidR="00663FE8">
        <w:rPr>
          <w:rFonts w:ascii="Times New Roman" w:hAnsi="Times New Roman"/>
          <w:spacing w:val="-5"/>
          <w:sz w:val="24"/>
          <w:szCs w:val="24"/>
        </w:rPr>
        <w:t>te</w:t>
      </w:r>
      <w:r w:rsidR="00333B5E" w:rsidRPr="00957251">
        <w:rPr>
          <w:rFonts w:ascii="Times New Roman" w:hAnsi="Times New Roman"/>
          <w:spacing w:val="-5"/>
          <w:sz w:val="24"/>
          <w:szCs w:val="24"/>
        </w:rPr>
        <w:t xml:space="preserve"> üksus</w:t>
      </w:r>
      <w:r w:rsidR="00663FE8">
        <w:rPr>
          <w:rFonts w:ascii="Times New Roman" w:hAnsi="Times New Roman"/>
          <w:spacing w:val="-5"/>
          <w:sz w:val="24"/>
          <w:szCs w:val="24"/>
        </w:rPr>
        <w:t>t</w:t>
      </w:r>
      <w:r w:rsidR="00333B5E" w:rsidRPr="00957251">
        <w:rPr>
          <w:rFonts w:ascii="Times New Roman" w:hAnsi="Times New Roman"/>
          <w:spacing w:val="-5"/>
          <w:sz w:val="24"/>
          <w:szCs w:val="24"/>
        </w:rPr>
        <w:t>e“;</w:t>
      </w:r>
    </w:p>
    <w:p w14:paraId="0398C1C7" w14:textId="77777777" w:rsidR="001B43E6" w:rsidRPr="00957251" w:rsidRDefault="001B43E6" w:rsidP="00824A22">
      <w:pPr>
        <w:spacing w:after="0" w:line="240" w:lineRule="auto"/>
        <w:jc w:val="both"/>
        <w:rPr>
          <w:rFonts w:ascii="Times New Roman" w:hAnsi="Times New Roman"/>
          <w:spacing w:val="-5"/>
          <w:sz w:val="24"/>
          <w:szCs w:val="24"/>
        </w:rPr>
      </w:pPr>
    </w:p>
    <w:p w14:paraId="164E91D6" w14:textId="48EEB48C" w:rsidR="009076AD" w:rsidRDefault="003E07E6" w:rsidP="009076AD">
      <w:pPr>
        <w:spacing w:after="0" w:line="240" w:lineRule="auto"/>
        <w:jc w:val="both"/>
        <w:rPr>
          <w:rFonts w:ascii="Times New Roman" w:hAnsi="Times New Roman"/>
          <w:spacing w:val="-5"/>
          <w:sz w:val="24"/>
          <w:szCs w:val="24"/>
        </w:rPr>
      </w:pPr>
      <w:r>
        <w:rPr>
          <w:rFonts w:ascii="Times New Roman" w:hAnsi="Times New Roman"/>
          <w:b/>
          <w:spacing w:val="-5"/>
          <w:sz w:val="24"/>
          <w:szCs w:val="24"/>
        </w:rPr>
        <w:t>67</w:t>
      </w:r>
      <w:r w:rsidR="000F0A48" w:rsidRPr="00957251">
        <w:rPr>
          <w:rFonts w:ascii="Times New Roman" w:hAnsi="Times New Roman"/>
          <w:spacing w:val="-5"/>
          <w:sz w:val="24"/>
          <w:szCs w:val="24"/>
        </w:rPr>
        <w:t xml:space="preserve">) </w:t>
      </w:r>
      <w:r w:rsidR="009076AD">
        <w:rPr>
          <w:rFonts w:ascii="Times New Roman" w:hAnsi="Times New Roman"/>
          <w:spacing w:val="-5"/>
          <w:sz w:val="24"/>
          <w:szCs w:val="24"/>
        </w:rPr>
        <w:t>paragrahvi</w:t>
      </w:r>
      <w:r w:rsidR="009076AD" w:rsidRPr="00957251">
        <w:rPr>
          <w:rFonts w:ascii="Times New Roman" w:hAnsi="Times New Roman"/>
          <w:spacing w:val="-5"/>
          <w:sz w:val="24"/>
          <w:szCs w:val="24"/>
        </w:rPr>
        <w:t xml:space="preserve"> 51 lõigetes 2 ja 3</w:t>
      </w:r>
      <w:r w:rsidR="009076AD">
        <w:rPr>
          <w:rFonts w:ascii="Times New Roman" w:hAnsi="Times New Roman"/>
          <w:spacing w:val="-5"/>
          <w:sz w:val="24"/>
          <w:szCs w:val="24"/>
        </w:rPr>
        <w:t xml:space="preserve"> </w:t>
      </w:r>
      <w:r w:rsidR="009076AD" w:rsidRPr="00957251">
        <w:rPr>
          <w:rFonts w:ascii="Times New Roman" w:hAnsi="Times New Roman"/>
          <w:spacing w:val="-5"/>
          <w:sz w:val="24"/>
          <w:szCs w:val="24"/>
        </w:rPr>
        <w:t>asendatakse sõnad „sõltuva üksuse“ sõnadega „</w:t>
      </w:r>
      <w:r w:rsidR="009076AD">
        <w:rPr>
          <w:rFonts w:ascii="Times New Roman" w:hAnsi="Times New Roman"/>
          <w:spacing w:val="-5"/>
          <w:sz w:val="24"/>
          <w:szCs w:val="24"/>
        </w:rPr>
        <w:t xml:space="preserve">tema </w:t>
      </w:r>
      <w:r w:rsidR="009076AD" w:rsidRPr="00957251">
        <w:rPr>
          <w:rFonts w:ascii="Times New Roman" w:hAnsi="Times New Roman"/>
          <w:spacing w:val="-5"/>
          <w:sz w:val="24"/>
          <w:szCs w:val="24"/>
        </w:rPr>
        <w:t>valitseva mõju all oleva üksuse“;</w:t>
      </w:r>
    </w:p>
    <w:p w14:paraId="5F3D8E77" w14:textId="77777777" w:rsidR="00663FE8" w:rsidRDefault="00663FE8" w:rsidP="00824A22">
      <w:pPr>
        <w:spacing w:after="0" w:line="240" w:lineRule="auto"/>
        <w:jc w:val="both"/>
        <w:rPr>
          <w:rFonts w:ascii="Times New Roman" w:hAnsi="Times New Roman"/>
          <w:spacing w:val="-5"/>
          <w:sz w:val="24"/>
          <w:szCs w:val="24"/>
        </w:rPr>
      </w:pPr>
    </w:p>
    <w:p w14:paraId="68F4C8DE" w14:textId="4C5CDFFB" w:rsidR="000F2A4B" w:rsidRDefault="003E07E6" w:rsidP="00824A22">
      <w:pPr>
        <w:spacing w:after="0" w:line="240" w:lineRule="auto"/>
        <w:jc w:val="both"/>
        <w:rPr>
          <w:rFonts w:ascii="Times New Roman" w:hAnsi="Times New Roman"/>
          <w:spacing w:val="-5"/>
          <w:sz w:val="24"/>
          <w:szCs w:val="24"/>
        </w:rPr>
      </w:pPr>
      <w:r>
        <w:rPr>
          <w:rFonts w:ascii="Times New Roman" w:hAnsi="Times New Roman"/>
          <w:b/>
          <w:bCs/>
          <w:spacing w:val="-5"/>
          <w:sz w:val="24"/>
          <w:szCs w:val="24"/>
        </w:rPr>
        <w:t>68</w:t>
      </w:r>
      <w:r w:rsidR="00663FE8" w:rsidRPr="008E777D">
        <w:rPr>
          <w:rFonts w:ascii="Times New Roman" w:hAnsi="Times New Roman"/>
          <w:b/>
          <w:bCs/>
          <w:spacing w:val="-5"/>
          <w:sz w:val="24"/>
          <w:szCs w:val="24"/>
        </w:rPr>
        <w:t>)</w:t>
      </w:r>
      <w:r w:rsidR="00663FE8">
        <w:rPr>
          <w:rFonts w:ascii="Times New Roman" w:hAnsi="Times New Roman"/>
          <w:spacing w:val="-5"/>
          <w:sz w:val="24"/>
          <w:szCs w:val="24"/>
        </w:rPr>
        <w:t xml:space="preserve"> </w:t>
      </w:r>
      <w:r w:rsidR="000F2A4B">
        <w:rPr>
          <w:rFonts w:ascii="Times New Roman" w:hAnsi="Times New Roman"/>
          <w:spacing w:val="-5"/>
          <w:sz w:val="24"/>
          <w:szCs w:val="24"/>
        </w:rPr>
        <w:t>paragrahvi</w:t>
      </w:r>
      <w:r w:rsidR="000F2A4B" w:rsidRPr="00957251">
        <w:rPr>
          <w:rFonts w:ascii="Times New Roman" w:hAnsi="Times New Roman"/>
          <w:spacing w:val="-5"/>
          <w:sz w:val="24"/>
          <w:szCs w:val="24"/>
        </w:rPr>
        <w:t xml:space="preserve"> 52 lõike 3 punktis 2 asendatakse sõnad „sõltuva üksuse“ sõnadega „</w:t>
      </w:r>
      <w:r w:rsidR="000F2A4B">
        <w:rPr>
          <w:rFonts w:ascii="Times New Roman" w:hAnsi="Times New Roman"/>
          <w:spacing w:val="-5"/>
          <w:sz w:val="24"/>
          <w:szCs w:val="24"/>
        </w:rPr>
        <w:t xml:space="preserve">kohaliku omavalitsuse üksuse </w:t>
      </w:r>
      <w:r w:rsidR="000F2A4B" w:rsidRPr="00957251">
        <w:rPr>
          <w:rFonts w:ascii="Times New Roman" w:hAnsi="Times New Roman"/>
          <w:spacing w:val="-5"/>
          <w:sz w:val="24"/>
          <w:szCs w:val="24"/>
        </w:rPr>
        <w:t>valitseva mõju all oleva üksuse“;</w:t>
      </w:r>
    </w:p>
    <w:p w14:paraId="2A3DD34E" w14:textId="77777777" w:rsidR="000F2A4B" w:rsidRDefault="000F2A4B" w:rsidP="00824A22">
      <w:pPr>
        <w:spacing w:after="0" w:line="240" w:lineRule="auto"/>
        <w:jc w:val="both"/>
        <w:rPr>
          <w:rFonts w:ascii="Times New Roman" w:hAnsi="Times New Roman"/>
          <w:spacing w:val="-5"/>
          <w:sz w:val="24"/>
          <w:szCs w:val="24"/>
        </w:rPr>
      </w:pPr>
    </w:p>
    <w:p w14:paraId="167FF73C" w14:textId="0FB3F259" w:rsidR="004F1787" w:rsidRDefault="003E07E6" w:rsidP="00824A22">
      <w:pPr>
        <w:spacing w:after="0" w:line="240" w:lineRule="auto"/>
        <w:jc w:val="both"/>
        <w:rPr>
          <w:rFonts w:ascii="Times New Roman" w:hAnsi="Times New Roman"/>
          <w:spacing w:val="-5"/>
          <w:sz w:val="24"/>
          <w:szCs w:val="24"/>
        </w:rPr>
      </w:pPr>
      <w:r>
        <w:rPr>
          <w:rFonts w:ascii="Times New Roman" w:hAnsi="Times New Roman"/>
          <w:b/>
          <w:bCs/>
          <w:spacing w:val="-5"/>
          <w:sz w:val="24"/>
          <w:szCs w:val="24"/>
        </w:rPr>
        <w:t>69</w:t>
      </w:r>
      <w:r w:rsidR="000F2A4B" w:rsidRPr="004D7087">
        <w:rPr>
          <w:rFonts w:ascii="Times New Roman" w:hAnsi="Times New Roman"/>
          <w:b/>
          <w:bCs/>
          <w:spacing w:val="-5"/>
          <w:sz w:val="24"/>
          <w:szCs w:val="24"/>
        </w:rPr>
        <w:t>)</w:t>
      </w:r>
      <w:r w:rsidR="000F2A4B">
        <w:rPr>
          <w:rFonts w:ascii="Times New Roman" w:hAnsi="Times New Roman"/>
          <w:spacing w:val="-5"/>
          <w:sz w:val="24"/>
          <w:szCs w:val="24"/>
        </w:rPr>
        <w:t xml:space="preserve"> </w:t>
      </w:r>
      <w:r w:rsidR="004F1787">
        <w:rPr>
          <w:rFonts w:ascii="Times New Roman" w:hAnsi="Times New Roman"/>
          <w:spacing w:val="-5"/>
          <w:sz w:val="24"/>
          <w:szCs w:val="24"/>
        </w:rPr>
        <w:t xml:space="preserve">paragrahvi 55 punkt 6 tunnistatakse kehtetuks; </w:t>
      </w:r>
    </w:p>
    <w:p w14:paraId="5B93DCFF" w14:textId="77777777" w:rsidR="004F1787" w:rsidRDefault="004F1787" w:rsidP="00824A22">
      <w:pPr>
        <w:spacing w:after="0" w:line="240" w:lineRule="auto"/>
        <w:jc w:val="both"/>
        <w:rPr>
          <w:rFonts w:ascii="Times New Roman" w:hAnsi="Times New Roman"/>
          <w:spacing w:val="-5"/>
          <w:sz w:val="24"/>
          <w:szCs w:val="24"/>
        </w:rPr>
      </w:pPr>
    </w:p>
    <w:p w14:paraId="578F4F42" w14:textId="1DE50C31" w:rsidR="006A508A" w:rsidRDefault="003E07E6" w:rsidP="00824A22">
      <w:pPr>
        <w:spacing w:after="0" w:line="240" w:lineRule="auto"/>
        <w:jc w:val="both"/>
        <w:rPr>
          <w:rFonts w:ascii="Times New Roman" w:hAnsi="Times New Roman"/>
          <w:spacing w:val="-5"/>
          <w:sz w:val="24"/>
          <w:szCs w:val="24"/>
        </w:rPr>
      </w:pPr>
      <w:r>
        <w:rPr>
          <w:rFonts w:ascii="Times New Roman" w:hAnsi="Times New Roman"/>
          <w:b/>
          <w:bCs/>
          <w:spacing w:val="-5"/>
          <w:sz w:val="24"/>
          <w:szCs w:val="24"/>
        </w:rPr>
        <w:t>70</w:t>
      </w:r>
      <w:r w:rsidR="004F1787" w:rsidRPr="004D7087">
        <w:rPr>
          <w:rFonts w:ascii="Times New Roman" w:hAnsi="Times New Roman"/>
          <w:b/>
          <w:bCs/>
          <w:spacing w:val="-5"/>
          <w:sz w:val="24"/>
          <w:szCs w:val="24"/>
        </w:rPr>
        <w:t>)</w:t>
      </w:r>
      <w:r w:rsidR="004F1787">
        <w:rPr>
          <w:rFonts w:ascii="Times New Roman" w:hAnsi="Times New Roman"/>
          <w:spacing w:val="-5"/>
          <w:sz w:val="24"/>
          <w:szCs w:val="24"/>
        </w:rPr>
        <w:t xml:space="preserve"> </w:t>
      </w:r>
      <w:r w:rsidR="003D2E87" w:rsidRPr="00957251">
        <w:rPr>
          <w:rFonts w:ascii="Times New Roman" w:hAnsi="Times New Roman"/>
          <w:spacing w:val="-5"/>
          <w:sz w:val="24"/>
          <w:szCs w:val="24"/>
        </w:rPr>
        <w:t>p</w:t>
      </w:r>
      <w:r w:rsidR="00ED24D4" w:rsidRPr="00957251">
        <w:rPr>
          <w:rFonts w:ascii="Times New Roman" w:hAnsi="Times New Roman"/>
          <w:spacing w:val="-5"/>
          <w:sz w:val="24"/>
          <w:szCs w:val="24"/>
        </w:rPr>
        <w:t xml:space="preserve">aragrahvi 59 </w:t>
      </w:r>
      <w:r w:rsidR="001433D6" w:rsidRPr="00957251">
        <w:rPr>
          <w:rFonts w:ascii="Times New Roman" w:hAnsi="Times New Roman"/>
          <w:spacing w:val="-5"/>
          <w:sz w:val="24"/>
          <w:szCs w:val="24"/>
        </w:rPr>
        <w:t xml:space="preserve">lõige </w:t>
      </w:r>
      <w:r w:rsidR="00ED24D4" w:rsidRPr="00957251">
        <w:rPr>
          <w:rFonts w:ascii="Times New Roman" w:hAnsi="Times New Roman"/>
          <w:spacing w:val="-5"/>
          <w:sz w:val="24"/>
          <w:szCs w:val="24"/>
        </w:rPr>
        <w:t>10 tunnistatakse kehtetuks</w:t>
      </w:r>
      <w:r w:rsidR="006A508A">
        <w:rPr>
          <w:rFonts w:ascii="Times New Roman" w:hAnsi="Times New Roman"/>
          <w:spacing w:val="-5"/>
          <w:sz w:val="24"/>
          <w:szCs w:val="24"/>
        </w:rPr>
        <w:t>;</w:t>
      </w:r>
    </w:p>
    <w:p w14:paraId="2FE083A0" w14:textId="77777777" w:rsidR="0095338E" w:rsidRDefault="0095338E" w:rsidP="00824A22">
      <w:pPr>
        <w:spacing w:after="0" w:line="240" w:lineRule="auto"/>
        <w:jc w:val="both"/>
        <w:rPr>
          <w:rFonts w:ascii="Times New Roman" w:hAnsi="Times New Roman"/>
          <w:spacing w:val="-5"/>
          <w:sz w:val="24"/>
          <w:szCs w:val="24"/>
        </w:rPr>
      </w:pPr>
    </w:p>
    <w:p w14:paraId="2C696CA6" w14:textId="4D712555" w:rsidR="000038B9" w:rsidRPr="00957251" w:rsidRDefault="000038B9" w:rsidP="000038B9">
      <w:pPr>
        <w:spacing w:after="0" w:line="240" w:lineRule="auto"/>
        <w:jc w:val="both"/>
        <w:rPr>
          <w:rFonts w:ascii="Times New Roman" w:hAnsi="Times New Roman"/>
          <w:b/>
          <w:sz w:val="24"/>
          <w:szCs w:val="24"/>
        </w:rPr>
      </w:pPr>
      <w:r w:rsidRPr="004D7087">
        <w:rPr>
          <w:rFonts w:ascii="Times New Roman" w:hAnsi="Times New Roman"/>
          <w:b/>
          <w:bCs/>
          <w:spacing w:val="-5"/>
          <w:sz w:val="24"/>
          <w:szCs w:val="24"/>
        </w:rPr>
        <w:t>71)</w:t>
      </w:r>
      <w:r>
        <w:rPr>
          <w:rFonts w:ascii="Times New Roman" w:hAnsi="Times New Roman"/>
          <w:spacing w:val="-5"/>
          <w:sz w:val="24"/>
          <w:szCs w:val="24"/>
        </w:rPr>
        <w:t xml:space="preserve"> </w:t>
      </w:r>
      <w:r w:rsidRPr="00957251">
        <w:rPr>
          <w:rFonts w:ascii="Times New Roman" w:hAnsi="Times New Roman"/>
          <w:spacing w:val="-5"/>
          <w:sz w:val="24"/>
          <w:szCs w:val="24"/>
        </w:rPr>
        <w:t>paragrahvi 59 lõi</w:t>
      </w:r>
      <w:r>
        <w:rPr>
          <w:rFonts w:ascii="Times New Roman" w:hAnsi="Times New Roman"/>
          <w:spacing w:val="-5"/>
          <w:sz w:val="24"/>
          <w:szCs w:val="24"/>
        </w:rPr>
        <w:t>ke 12 punktid 3 ja 4 tunnistatakse kehtetuks</w:t>
      </w:r>
      <w:r>
        <w:rPr>
          <w:rFonts w:ascii="Times New Roman" w:hAnsi="Times New Roman"/>
          <w:sz w:val="24"/>
          <w:szCs w:val="24"/>
        </w:rPr>
        <w:t>;</w:t>
      </w:r>
    </w:p>
    <w:p w14:paraId="0C072377" w14:textId="77777777" w:rsidR="000038B9" w:rsidRDefault="000038B9" w:rsidP="000038B9">
      <w:pPr>
        <w:spacing w:after="0" w:line="240" w:lineRule="auto"/>
        <w:jc w:val="both"/>
        <w:rPr>
          <w:rFonts w:ascii="Times New Roman" w:hAnsi="Times New Roman"/>
          <w:color w:val="202020"/>
          <w:sz w:val="24"/>
          <w:szCs w:val="24"/>
          <w:shd w:val="clear" w:color="auto" w:fill="FFFFFF"/>
        </w:rPr>
      </w:pPr>
    </w:p>
    <w:p w14:paraId="224D619F" w14:textId="5B56B0AD" w:rsidR="000038B9" w:rsidRDefault="000038B9" w:rsidP="000038B9">
      <w:pPr>
        <w:spacing w:after="0" w:line="240" w:lineRule="auto"/>
        <w:jc w:val="both"/>
        <w:rPr>
          <w:rFonts w:ascii="Times New Roman" w:hAnsi="Times New Roman"/>
          <w:color w:val="202020"/>
          <w:sz w:val="24"/>
          <w:szCs w:val="24"/>
          <w:shd w:val="clear" w:color="auto" w:fill="FFFFFF"/>
        </w:rPr>
      </w:pPr>
      <w:r w:rsidRPr="004D7087">
        <w:rPr>
          <w:rFonts w:ascii="Times New Roman" w:hAnsi="Times New Roman"/>
          <w:b/>
          <w:bCs/>
          <w:color w:val="202020"/>
          <w:sz w:val="24"/>
          <w:szCs w:val="24"/>
          <w:shd w:val="clear" w:color="auto" w:fill="FFFFFF"/>
        </w:rPr>
        <w:t xml:space="preserve">72) </w:t>
      </w:r>
      <w:r>
        <w:rPr>
          <w:rFonts w:ascii="Times New Roman" w:hAnsi="Times New Roman"/>
          <w:color w:val="202020"/>
          <w:sz w:val="24"/>
          <w:szCs w:val="24"/>
          <w:shd w:val="clear" w:color="auto" w:fill="FFFFFF"/>
        </w:rPr>
        <w:t>paragrahvi 59 täiendatakse lõikega 12</w:t>
      </w:r>
      <w:r>
        <w:rPr>
          <w:rFonts w:ascii="Times New Roman" w:hAnsi="Times New Roman"/>
          <w:color w:val="202020"/>
          <w:sz w:val="24"/>
          <w:szCs w:val="24"/>
          <w:shd w:val="clear" w:color="auto" w:fill="FFFFFF"/>
          <w:vertAlign w:val="superscript"/>
        </w:rPr>
        <w:t>1</w:t>
      </w:r>
      <w:r>
        <w:rPr>
          <w:rFonts w:ascii="Times New Roman" w:hAnsi="Times New Roman"/>
          <w:color w:val="202020"/>
          <w:sz w:val="24"/>
          <w:szCs w:val="24"/>
          <w:shd w:val="clear" w:color="auto" w:fill="FFFFFF"/>
        </w:rPr>
        <w:t xml:space="preserve"> järgmises sõnastuses:</w:t>
      </w:r>
    </w:p>
    <w:p w14:paraId="63A5FF30" w14:textId="0C036B3E" w:rsidR="000038B9" w:rsidRDefault="00CB3B9D" w:rsidP="000038B9">
      <w:pPr>
        <w:spacing w:after="0" w:line="240" w:lineRule="auto"/>
        <w:jc w:val="both"/>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w:t>
      </w:r>
      <w:r w:rsidR="000038B9">
        <w:rPr>
          <w:rFonts w:ascii="Times New Roman" w:hAnsi="Times New Roman"/>
          <w:color w:val="202020"/>
          <w:sz w:val="24"/>
          <w:szCs w:val="24"/>
          <w:shd w:val="clear" w:color="auto" w:fill="FFFFFF"/>
        </w:rPr>
        <w:t>(12</w:t>
      </w:r>
      <w:r w:rsidR="000038B9">
        <w:rPr>
          <w:rFonts w:ascii="Times New Roman" w:hAnsi="Times New Roman"/>
          <w:color w:val="202020"/>
          <w:sz w:val="24"/>
          <w:szCs w:val="24"/>
          <w:shd w:val="clear" w:color="auto" w:fill="FFFFFF"/>
          <w:vertAlign w:val="superscript"/>
        </w:rPr>
        <w:t>1</w:t>
      </w:r>
      <w:r w:rsidR="000038B9">
        <w:rPr>
          <w:rFonts w:ascii="Times New Roman" w:hAnsi="Times New Roman"/>
          <w:color w:val="202020"/>
          <w:sz w:val="24"/>
          <w:szCs w:val="24"/>
          <w:shd w:val="clear" w:color="auto" w:fill="FFFFFF"/>
        </w:rPr>
        <w:t xml:space="preserve">) </w:t>
      </w:r>
      <w:del w:id="43" w:author="Moonika Kuusk - JUSTDIGI" w:date="2025-01-31T10:06:00Z" w16du:dateUtc="2025-01-31T08:06:00Z">
        <w:r w:rsidR="000038B9" w:rsidDel="003F42AC">
          <w:rPr>
            <w:rFonts w:ascii="Times New Roman" w:hAnsi="Times New Roman"/>
            <w:color w:val="202020"/>
            <w:sz w:val="24"/>
            <w:szCs w:val="24"/>
            <w:shd w:val="clear" w:color="auto" w:fill="FFFFFF"/>
          </w:rPr>
          <w:delText xml:space="preserve"> </w:delText>
        </w:r>
      </w:del>
      <w:r w:rsidR="000038B9" w:rsidRPr="000038B9">
        <w:rPr>
          <w:rFonts w:ascii="Times New Roman" w:hAnsi="Times New Roman"/>
          <w:color w:val="202020"/>
          <w:sz w:val="24"/>
          <w:szCs w:val="24"/>
          <w:shd w:val="clear" w:color="auto" w:fill="FFFFFF"/>
        </w:rPr>
        <w:t xml:space="preserve">Kohaliku omavalitsuse üksuse ja tema </w:t>
      </w:r>
      <w:r w:rsidR="000038B9">
        <w:rPr>
          <w:rFonts w:ascii="Times New Roman" w:hAnsi="Times New Roman"/>
          <w:color w:val="202020"/>
          <w:sz w:val="24"/>
          <w:szCs w:val="24"/>
          <w:shd w:val="clear" w:color="auto" w:fill="FFFFFF"/>
        </w:rPr>
        <w:t>konsolideerimisgrupi</w:t>
      </w:r>
      <w:r w:rsidR="000038B9" w:rsidRPr="000038B9">
        <w:rPr>
          <w:rFonts w:ascii="Times New Roman" w:hAnsi="Times New Roman"/>
          <w:color w:val="202020"/>
          <w:sz w:val="24"/>
          <w:szCs w:val="24"/>
          <w:shd w:val="clear" w:color="auto" w:fill="FFFFFF"/>
        </w:rPr>
        <w:t xml:space="preserve"> netovõlakoormus võib aruandeaasta lõpul ulatuda:</w:t>
      </w:r>
    </w:p>
    <w:p w14:paraId="7EAF6A35" w14:textId="77777777" w:rsidR="00485AE6" w:rsidRDefault="000038B9" w:rsidP="000038B9">
      <w:pPr>
        <w:spacing w:after="0" w:line="240" w:lineRule="auto"/>
        <w:jc w:val="both"/>
        <w:rPr>
          <w:ins w:id="44" w:author="Moonika Kuusk - JUSTDIGI" w:date="2025-01-31T10:06:00Z" w16du:dateUtc="2025-01-31T08:06:00Z"/>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1</w:t>
      </w:r>
      <w:r w:rsidRPr="000038B9">
        <w:rPr>
          <w:rFonts w:ascii="Times New Roman" w:hAnsi="Times New Roman"/>
          <w:color w:val="202020"/>
          <w:sz w:val="24"/>
          <w:szCs w:val="24"/>
          <w:shd w:val="clear" w:color="auto" w:fill="FFFFFF"/>
        </w:rPr>
        <w:t>) 2026. aastal lõppenud aruandeaasta põhitegevuse tulude ja põhitegevuse kulude kaheksakordse vaheni, kuid ei tohi ületada sama aruandeaasta põhitegevuse tulude kogusummat;</w:t>
      </w:r>
    </w:p>
    <w:p w14:paraId="61858311" w14:textId="346AC25E" w:rsidR="000038B9" w:rsidRPr="000038B9" w:rsidRDefault="000038B9" w:rsidP="000038B9">
      <w:pPr>
        <w:spacing w:after="0" w:line="240" w:lineRule="auto"/>
        <w:jc w:val="both"/>
        <w:rPr>
          <w:rFonts w:ascii="Times New Roman" w:hAnsi="Times New Roman"/>
          <w:color w:val="202020"/>
          <w:sz w:val="24"/>
          <w:szCs w:val="24"/>
          <w:shd w:val="clear" w:color="auto" w:fill="FFFFFF"/>
        </w:rPr>
      </w:pPr>
      <w:del w:id="45" w:author="Moonika Kuusk - JUSTDIGI" w:date="2025-01-31T10:06:00Z" w16du:dateUtc="2025-01-31T08:06:00Z">
        <w:r w:rsidRPr="000038B9" w:rsidDel="00485AE6">
          <w:rPr>
            <w:rFonts w:ascii="Times New Roman" w:hAnsi="Times New Roman"/>
            <w:color w:val="202020"/>
            <w:sz w:val="24"/>
            <w:szCs w:val="24"/>
            <w:shd w:val="clear" w:color="auto" w:fill="FFFFFF"/>
          </w:rPr>
          <w:br/>
        </w:r>
      </w:del>
      <w:r>
        <w:rPr>
          <w:rFonts w:ascii="Times New Roman" w:hAnsi="Times New Roman"/>
          <w:color w:val="202020"/>
          <w:sz w:val="24"/>
          <w:szCs w:val="24"/>
          <w:shd w:val="clear" w:color="auto" w:fill="FFFFFF"/>
        </w:rPr>
        <w:t>2</w:t>
      </w:r>
      <w:r w:rsidRPr="000038B9">
        <w:rPr>
          <w:rFonts w:ascii="Times New Roman" w:hAnsi="Times New Roman"/>
          <w:color w:val="202020"/>
          <w:sz w:val="24"/>
          <w:szCs w:val="24"/>
          <w:shd w:val="clear" w:color="auto" w:fill="FFFFFF"/>
        </w:rPr>
        <w:t>) 2027. aastal lõppenud aruandeaasta põhitegevuse tulude ja põhitegevuse kulude seitsmekordse vaheni, kuid ei tohi ületada sama aruandeaasta põhitegevuse tulude kogusummat.</w:t>
      </w:r>
      <w:r w:rsidR="00DD12AC">
        <w:rPr>
          <w:rFonts w:ascii="Times New Roman" w:hAnsi="Times New Roman"/>
          <w:color w:val="202020"/>
          <w:sz w:val="24"/>
          <w:szCs w:val="24"/>
          <w:shd w:val="clear" w:color="auto" w:fill="FFFFFF"/>
        </w:rPr>
        <w:t>“;</w:t>
      </w:r>
    </w:p>
    <w:p w14:paraId="3432F521" w14:textId="77777777" w:rsidR="000038B9" w:rsidRDefault="000038B9" w:rsidP="000038B9">
      <w:pPr>
        <w:spacing w:after="0" w:line="240" w:lineRule="auto"/>
        <w:jc w:val="both"/>
        <w:rPr>
          <w:rFonts w:ascii="Times New Roman" w:hAnsi="Times New Roman"/>
          <w:color w:val="202020"/>
          <w:sz w:val="24"/>
          <w:szCs w:val="24"/>
          <w:shd w:val="clear" w:color="auto" w:fill="FFFFFF"/>
        </w:rPr>
      </w:pPr>
    </w:p>
    <w:p w14:paraId="02F4FFB3" w14:textId="661D02A3" w:rsidR="000038B9" w:rsidRPr="00957251" w:rsidRDefault="000038B9" w:rsidP="000038B9">
      <w:pPr>
        <w:spacing w:after="0" w:line="240" w:lineRule="auto"/>
        <w:jc w:val="both"/>
        <w:rPr>
          <w:rFonts w:ascii="Times New Roman" w:hAnsi="Times New Roman"/>
          <w:b/>
          <w:sz w:val="24"/>
          <w:szCs w:val="24"/>
        </w:rPr>
      </w:pPr>
      <w:r w:rsidRPr="00D4341A">
        <w:rPr>
          <w:rFonts w:ascii="Times New Roman" w:hAnsi="Times New Roman"/>
          <w:b/>
          <w:bCs/>
          <w:spacing w:val="-5"/>
          <w:sz w:val="24"/>
          <w:szCs w:val="24"/>
        </w:rPr>
        <w:t>7</w:t>
      </w:r>
      <w:r>
        <w:rPr>
          <w:rFonts w:ascii="Times New Roman" w:hAnsi="Times New Roman"/>
          <w:b/>
          <w:bCs/>
          <w:spacing w:val="-5"/>
          <w:sz w:val="24"/>
          <w:szCs w:val="24"/>
        </w:rPr>
        <w:t>3</w:t>
      </w:r>
      <w:r w:rsidRPr="00D4341A">
        <w:rPr>
          <w:rFonts w:ascii="Times New Roman" w:hAnsi="Times New Roman"/>
          <w:b/>
          <w:bCs/>
          <w:spacing w:val="-5"/>
          <w:sz w:val="24"/>
          <w:szCs w:val="24"/>
        </w:rPr>
        <w:t>)</w:t>
      </w:r>
      <w:r>
        <w:rPr>
          <w:rFonts w:ascii="Times New Roman" w:hAnsi="Times New Roman"/>
          <w:spacing w:val="-5"/>
          <w:sz w:val="24"/>
          <w:szCs w:val="24"/>
        </w:rPr>
        <w:t xml:space="preserve"> </w:t>
      </w:r>
      <w:r w:rsidRPr="00957251">
        <w:rPr>
          <w:rFonts w:ascii="Times New Roman" w:hAnsi="Times New Roman"/>
          <w:spacing w:val="-5"/>
          <w:sz w:val="24"/>
          <w:szCs w:val="24"/>
        </w:rPr>
        <w:t>paragrahvi 59 lõi</w:t>
      </w:r>
      <w:r>
        <w:rPr>
          <w:rFonts w:ascii="Times New Roman" w:hAnsi="Times New Roman"/>
          <w:spacing w:val="-5"/>
          <w:sz w:val="24"/>
          <w:szCs w:val="24"/>
        </w:rPr>
        <w:t>ke 13 punktid 3 ja 4 tunnistatakse kehtetuks</w:t>
      </w:r>
      <w:r>
        <w:rPr>
          <w:rFonts w:ascii="Times New Roman" w:hAnsi="Times New Roman"/>
          <w:sz w:val="24"/>
          <w:szCs w:val="24"/>
        </w:rPr>
        <w:t>;</w:t>
      </w:r>
    </w:p>
    <w:p w14:paraId="0F9BA291" w14:textId="77777777" w:rsidR="000038B9" w:rsidRDefault="000038B9" w:rsidP="000038B9">
      <w:pPr>
        <w:spacing w:after="0" w:line="240" w:lineRule="auto"/>
        <w:jc w:val="both"/>
        <w:rPr>
          <w:rFonts w:ascii="Times New Roman" w:hAnsi="Times New Roman"/>
          <w:color w:val="202020"/>
          <w:sz w:val="24"/>
          <w:szCs w:val="24"/>
          <w:shd w:val="clear" w:color="auto" w:fill="FFFFFF"/>
        </w:rPr>
      </w:pPr>
    </w:p>
    <w:p w14:paraId="0B43B433" w14:textId="547A9784" w:rsidR="000038B9" w:rsidRDefault="000038B9" w:rsidP="000038B9">
      <w:pPr>
        <w:spacing w:after="0" w:line="240" w:lineRule="auto"/>
        <w:jc w:val="both"/>
        <w:rPr>
          <w:rFonts w:ascii="Times New Roman" w:hAnsi="Times New Roman"/>
          <w:color w:val="202020"/>
          <w:sz w:val="24"/>
          <w:szCs w:val="24"/>
          <w:shd w:val="clear" w:color="auto" w:fill="FFFFFF"/>
        </w:rPr>
      </w:pPr>
      <w:r w:rsidRPr="004D7087">
        <w:rPr>
          <w:rFonts w:ascii="Times New Roman" w:hAnsi="Times New Roman"/>
          <w:b/>
          <w:bCs/>
          <w:color w:val="202020"/>
          <w:sz w:val="24"/>
          <w:szCs w:val="24"/>
          <w:shd w:val="clear" w:color="auto" w:fill="FFFFFF"/>
        </w:rPr>
        <w:t>74)</w:t>
      </w:r>
      <w:r>
        <w:rPr>
          <w:rFonts w:ascii="Times New Roman" w:hAnsi="Times New Roman"/>
          <w:color w:val="202020"/>
          <w:sz w:val="24"/>
          <w:szCs w:val="24"/>
          <w:shd w:val="clear" w:color="auto" w:fill="FFFFFF"/>
        </w:rPr>
        <w:t xml:space="preserve"> paragrahvi 59 täiendatakse lõikega 13</w:t>
      </w:r>
      <w:r>
        <w:rPr>
          <w:rFonts w:ascii="Times New Roman" w:hAnsi="Times New Roman"/>
          <w:color w:val="202020"/>
          <w:sz w:val="24"/>
          <w:szCs w:val="24"/>
          <w:shd w:val="clear" w:color="auto" w:fill="FFFFFF"/>
          <w:vertAlign w:val="superscript"/>
        </w:rPr>
        <w:t>1</w:t>
      </w:r>
      <w:r>
        <w:rPr>
          <w:rFonts w:ascii="Times New Roman" w:hAnsi="Times New Roman"/>
          <w:color w:val="202020"/>
          <w:sz w:val="24"/>
          <w:szCs w:val="24"/>
          <w:shd w:val="clear" w:color="auto" w:fill="FFFFFF"/>
        </w:rPr>
        <w:t xml:space="preserve"> järgmises sõnastuses:</w:t>
      </w:r>
    </w:p>
    <w:p w14:paraId="6104FE49" w14:textId="6A63CF60" w:rsidR="000038B9" w:rsidRDefault="00DD12AC" w:rsidP="000038B9">
      <w:pPr>
        <w:spacing w:after="0" w:line="240" w:lineRule="auto"/>
        <w:jc w:val="both"/>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„(13</w:t>
      </w:r>
      <w:r w:rsidRPr="004D7087">
        <w:rPr>
          <w:rFonts w:ascii="Times New Roman" w:hAnsi="Times New Roman"/>
          <w:color w:val="202020"/>
          <w:sz w:val="24"/>
          <w:szCs w:val="24"/>
          <w:shd w:val="clear" w:color="auto" w:fill="FFFFFF"/>
          <w:vertAlign w:val="superscript"/>
        </w:rPr>
        <w:t>1</w:t>
      </w:r>
      <w:r>
        <w:rPr>
          <w:rFonts w:ascii="Times New Roman" w:hAnsi="Times New Roman"/>
          <w:color w:val="202020"/>
          <w:sz w:val="24"/>
          <w:szCs w:val="24"/>
          <w:shd w:val="clear" w:color="auto" w:fill="FFFFFF"/>
        </w:rPr>
        <w:t xml:space="preserve">) </w:t>
      </w:r>
      <w:r w:rsidR="000038B9" w:rsidRPr="000038B9">
        <w:rPr>
          <w:rFonts w:ascii="Times New Roman" w:hAnsi="Times New Roman"/>
          <w:color w:val="202020"/>
          <w:sz w:val="24"/>
          <w:szCs w:val="24"/>
          <w:shd w:val="clear" w:color="auto" w:fill="FFFFFF"/>
        </w:rPr>
        <w:t xml:space="preserve">Kohaliku omavalitsuse üksuse ja tema </w:t>
      </w:r>
      <w:r w:rsidR="000038B9">
        <w:rPr>
          <w:rFonts w:ascii="Times New Roman" w:hAnsi="Times New Roman"/>
          <w:color w:val="202020"/>
          <w:sz w:val="24"/>
          <w:szCs w:val="24"/>
          <w:shd w:val="clear" w:color="auto" w:fill="FFFFFF"/>
        </w:rPr>
        <w:t>konsolideerimisgrupi</w:t>
      </w:r>
      <w:r w:rsidR="000038B9" w:rsidRPr="000038B9">
        <w:rPr>
          <w:rFonts w:ascii="Times New Roman" w:hAnsi="Times New Roman"/>
          <w:color w:val="202020"/>
          <w:sz w:val="24"/>
          <w:szCs w:val="24"/>
          <w:shd w:val="clear" w:color="auto" w:fill="FFFFFF"/>
        </w:rPr>
        <w:t xml:space="preserve"> netovõlakoormus võib ulatuda:</w:t>
      </w:r>
    </w:p>
    <w:p w14:paraId="2B0BEB38" w14:textId="77777777" w:rsidR="000038B9" w:rsidRDefault="000038B9" w:rsidP="000038B9">
      <w:pPr>
        <w:spacing w:after="0" w:line="240" w:lineRule="auto"/>
        <w:jc w:val="both"/>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1</w:t>
      </w:r>
      <w:r w:rsidRPr="000038B9">
        <w:rPr>
          <w:rFonts w:ascii="Times New Roman" w:hAnsi="Times New Roman"/>
          <w:color w:val="202020"/>
          <w:sz w:val="24"/>
          <w:szCs w:val="24"/>
          <w:shd w:val="clear" w:color="auto" w:fill="FFFFFF"/>
        </w:rPr>
        <w:t>) 2026. aastal 70 protsendini sama aasta põhitegevuse tuludest, kui põhitegevuse tulude ja põhitegevuse kulude kaheksakordne vahe on väiksem kui 70 protsenti vastava aruandeaasta põhitegevuse tuludest;</w:t>
      </w:r>
    </w:p>
    <w:p w14:paraId="4CB04DF8" w14:textId="30FA16CE" w:rsidR="000038B9" w:rsidRDefault="000038B9" w:rsidP="000038B9">
      <w:pPr>
        <w:spacing w:after="0" w:line="240" w:lineRule="auto"/>
        <w:jc w:val="both"/>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2</w:t>
      </w:r>
      <w:r w:rsidRPr="000038B9">
        <w:rPr>
          <w:rFonts w:ascii="Times New Roman" w:hAnsi="Times New Roman"/>
          <w:color w:val="202020"/>
          <w:sz w:val="24"/>
          <w:szCs w:val="24"/>
          <w:shd w:val="clear" w:color="auto" w:fill="FFFFFF"/>
        </w:rPr>
        <w:t>) 2027. aastal 65 protsendini sama aasta põhitegevuse tuludest, kui põhitegevuse tulude ja põhitegevuse kulude seitsmekordne vahe on väiksem kui 65 protsenti vastava aruandeaasta põhitegevuse tuludest.</w:t>
      </w:r>
      <w:r w:rsidR="00CB3B9D">
        <w:rPr>
          <w:rFonts w:ascii="Times New Roman" w:hAnsi="Times New Roman"/>
          <w:color w:val="202020"/>
          <w:sz w:val="24"/>
          <w:szCs w:val="24"/>
          <w:shd w:val="clear" w:color="auto" w:fill="FFFFFF"/>
        </w:rPr>
        <w:t>“;</w:t>
      </w:r>
    </w:p>
    <w:p w14:paraId="32C80556" w14:textId="77777777" w:rsidR="000038B9" w:rsidRDefault="000038B9" w:rsidP="00824A22">
      <w:pPr>
        <w:spacing w:after="0" w:line="240" w:lineRule="auto"/>
        <w:jc w:val="both"/>
        <w:rPr>
          <w:rFonts w:ascii="Times New Roman" w:hAnsi="Times New Roman"/>
          <w:color w:val="202020"/>
          <w:sz w:val="24"/>
          <w:szCs w:val="24"/>
          <w:shd w:val="clear" w:color="auto" w:fill="FFFFFF"/>
        </w:rPr>
      </w:pPr>
    </w:p>
    <w:p w14:paraId="53265323" w14:textId="08F81064" w:rsidR="006A508A" w:rsidRDefault="003E07E6" w:rsidP="00824A22">
      <w:pPr>
        <w:spacing w:after="0" w:line="240" w:lineRule="auto"/>
        <w:jc w:val="both"/>
        <w:rPr>
          <w:rFonts w:ascii="Times New Roman" w:hAnsi="Times New Roman"/>
          <w:spacing w:val="-5"/>
          <w:sz w:val="24"/>
          <w:szCs w:val="24"/>
        </w:rPr>
      </w:pPr>
      <w:bookmarkStart w:id="46" w:name="_Hlk172803534"/>
      <w:r>
        <w:rPr>
          <w:rFonts w:ascii="Times New Roman" w:hAnsi="Times New Roman"/>
          <w:b/>
          <w:bCs/>
          <w:spacing w:val="-5"/>
          <w:sz w:val="24"/>
          <w:szCs w:val="24"/>
        </w:rPr>
        <w:t>7</w:t>
      </w:r>
      <w:r w:rsidR="000038B9">
        <w:rPr>
          <w:rFonts w:ascii="Times New Roman" w:hAnsi="Times New Roman"/>
          <w:b/>
          <w:bCs/>
          <w:spacing w:val="-5"/>
          <w:sz w:val="24"/>
          <w:szCs w:val="24"/>
        </w:rPr>
        <w:t>5</w:t>
      </w:r>
      <w:r w:rsidR="006A508A" w:rsidRPr="00664090">
        <w:rPr>
          <w:rFonts w:ascii="Times New Roman" w:hAnsi="Times New Roman"/>
          <w:b/>
          <w:bCs/>
          <w:spacing w:val="-5"/>
          <w:sz w:val="24"/>
          <w:szCs w:val="24"/>
        </w:rPr>
        <w:t>)</w:t>
      </w:r>
      <w:r w:rsidR="006A508A">
        <w:rPr>
          <w:rFonts w:ascii="Times New Roman" w:hAnsi="Times New Roman"/>
          <w:spacing w:val="-5"/>
          <w:sz w:val="24"/>
          <w:szCs w:val="24"/>
        </w:rPr>
        <w:t xml:space="preserve"> paragrahvi 59 täiendatakse lõigetega 18</w:t>
      </w:r>
      <w:bookmarkStart w:id="47" w:name="_Hlk175581959"/>
      <w:r w:rsidR="00120A06" w:rsidRPr="00120A06">
        <w:rPr>
          <w:rFonts w:ascii="Times New Roman" w:hAnsi="Times New Roman"/>
          <w:spacing w:val="-5"/>
          <w:sz w:val="24"/>
          <w:szCs w:val="24"/>
        </w:rPr>
        <w:t>–</w:t>
      </w:r>
      <w:bookmarkEnd w:id="47"/>
      <w:r w:rsidR="00914DC9">
        <w:rPr>
          <w:rFonts w:ascii="Times New Roman" w:hAnsi="Times New Roman"/>
          <w:spacing w:val="-5"/>
          <w:sz w:val="24"/>
          <w:szCs w:val="24"/>
        </w:rPr>
        <w:t xml:space="preserve">21 </w:t>
      </w:r>
      <w:r w:rsidR="006A508A">
        <w:rPr>
          <w:rFonts w:ascii="Times New Roman" w:hAnsi="Times New Roman"/>
          <w:spacing w:val="-5"/>
          <w:sz w:val="24"/>
          <w:szCs w:val="24"/>
        </w:rPr>
        <w:t>järgmises sõnastuses:</w:t>
      </w:r>
    </w:p>
    <w:p w14:paraId="00504088" w14:textId="77777777" w:rsidR="00914DC9" w:rsidRDefault="006A508A" w:rsidP="006A508A">
      <w:pPr>
        <w:spacing w:after="0" w:line="240" w:lineRule="auto"/>
        <w:jc w:val="both"/>
        <w:rPr>
          <w:rFonts w:ascii="Times New Roman" w:hAnsi="Times New Roman"/>
          <w:spacing w:val="-5"/>
          <w:sz w:val="24"/>
          <w:szCs w:val="24"/>
        </w:rPr>
      </w:pPr>
      <w:r>
        <w:rPr>
          <w:rFonts w:ascii="Times New Roman" w:hAnsi="Times New Roman"/>
          <w:spacing w:val="-5"/>
          <w:sz w:val="24"/>
          <w:szCs w:val="24"/>
        </w:rPr>
        <w:t xml:space="preserve">„(18) </w:t>
      </w:r>
      <w:r w:rsidR="00914DC9" w:rsidRPr="006A508A">
        <w:rPr>
          <w:rFonts w:ascii="Times New Roman" w:hAnsi="Times New Roman"/>
          <w:spacing w:val="-5"/>
          <w:sz w:val="24"/>
          <w:szCs w:val="24"/>
        </w:rPr>
        <w:t xml:space="preserve">Käesoleva seaduse § </w:t>
      </w:r>
      <w:r w:rsidR="00914DC9">
        <w:rPr>
          <w:rFonts w:ascii="Times New Roman" w:hAnsi="Times New Roman"/>
          <w:spacing w:val="-5"/>
          <w:sz w:val="24"/>
          <w:szCs w:val="24"/>
        </w:rPr>
        <w:t>29</w:t>
      </w:r>
      <w:r w:rsidR="00914DC9" w:rsidRPr="006A508A">
        <w:rPr>
          <w:rFonts w:ascii="Times New Roman" w:hAnsi="Times New Roman"/>
          <w:spacing w:val="-5"/>
          <w:sz w:val="24"/>
          <w:szCs w:val="24"/>
        </w:rPr>
        <w:t xml:space="preserve"> lõike </w:t>
      </w:r>
      <w:r w:rsidR="00914DC9">
        <w:rPr>
          <w:rFonts w:ascii="Times New Roman" w:hAnsi="Times New Roman"/>
          <w:spacing w:val="-5"/>
          <w:sz w:val="24"/>
          <w:szCs w:val="24"/>
        </w:rPr>
        <w:t>3 punkti 6 rakendatakse esmakordselt 2025. a</w:t>
      </w:r>
      <w:r w:rsidR="00120A06">
        <w:rPr>
          <w:rFonts w:ascii="Times New Roman" w:hAnsi="Times New Roman"/>
          <w:spacing w:val="-5"/>
          <w:sz w:val="24"/>
          <w:szCs w:val="24"/>
        </w:rPr>
        <w:t>asta</w:t>
      </w:r>
      <w:r w:rsidR="00914DC9">
        <w:rPr>
          <w:rFonts w:ascii="Times New Roman" w:hAnsi="Times New Roman"/>
          <w:spacing w:val="-5"/>
          <w:sz w:val="24"/>
          <w:szCs w:val="24"/>
        </w:rPr>
        <w:t xml:space="preserve"> majandusaasta aruande koostamisel.</w:t>
      </w:r>
    </w:p>
    <w:p w14:paraId="21C85A94" w14:textId="77777777" w:rsidR="00914DC9" w:rsidRDefault="00914DC9" w:rsidP="006A508A">
      <w:pPr>
        <w:spacing w:after="0" w:line="240" w:lineRule="auto"/>
        <w:jc w:val="both"/>
        <w:rPr>
          <w:rFonts w:ascii="Times New Roman" w:hAnsi="Times New Roman"/>
          <w:spacing w:val="-5"/>
          <w:sz w:val="24"/>
          <w:szCs w:val="24"/>
        </w:rPr>
      </w:pPr>
    </w:p>
    <w:p w14:paraId="1E47A9F3" w14:textId="22C86CB7" w:rsidR="006A508A" w:rsidRPr="006A508A" w:rsidRDefault="00914DC9" w:rsidP="006A508A">
      <w:pPr>
        <w:spacing w:after="0" w:line="240" w:lineRule="auto"/>
        <w:jc w:val="both"/>
        <w:rPr>
          <w:rFonts w:ascii="Times New Roman" w:hAnsi="Times New Roman"/>
          <w:spacing w:val="-5"/>
          <w:sz w:val="24"/>
          <w:szCs w:val="24"/>
        </w:rPr>
      </w:pPr>
      <w:r>
        <w:rPr>
          <w:rFonts w:ascii="Times New Roman" w:hAnsi="Times New Roman"/>
          <w:spacing w:val="-5"/>
          <w:sz w:val="24"/>
          <w:szCs w:val="24"/>
        </w:rPr>
        <w:t xml:space="preserve">(19) </w:t>
      </w:r>
      <w:r w:rsidR="006A508A" w:rsidRPr="006A508A">
        <w:rPr>
          <w:rFonts w:ascii="Times New Roman" w:hAnsi="Times New Roman"/>
          <w:spacing w:val="-5"/>
          <w:sz w:val="24"/>
          <w:szCs w:val="24"/>
        </w:rPr>
        <w:t xml:space="preserve">Kohaliku omavalitsuse üksuse valitseva mõju all oleva </w:t>
      </w:r>
      <w:r w:rsidR="001A61F6">
        <w:rPr>
          <w:rFonts w:ascii="Times New Roman" w:hAnsi="Times New Roman"/>
          <w:spacing w:val="-5"/>
          <w:sz w:val="24"/>
          <w:szCs w:val="24"/>
        </w:rPr>
        <w:t xml:space="preserve">ja </w:t>
      </w:r>
      <w:r w:rsidR="003F2EDE">
        <w:rPr>
          <w:rFonts w:ascii="Times New Roman" w:hAnsi="Times New Roman"/>
          <w:spacing w:val="-5"/>
          <w:sz w:val="24"/>
          <w:szCs w:val="24"/>
        </w:rPr>
        <w:t xml:space="preserve">temast mittesõltuva </w:t>
      </w:r>
      <w:r w:rsidR="006A508A" w:rsidRPr="006A508A">
        <w:rPr>
          <w:rFonts w:ascii="Times New Roman" w:hAnsi="Times New Roman"/>
          <w:spacing w:val="-5"/>
          <w:sz w:val="24"/>
          <w:szCs w:val="24"/>
        </w:rPr>
        <w:t>äriühingu, sihtasutuse ja mittetulundusühingu enne 2026. a</w:t>
      </w:r>
      <w:r w:rsidR="006A508A">
        <w:rPr>
          <w:rFonts w:ascii="Times New Roman" w:hAnsi="Times New Roman"/>
          <w:spacing w:val="-5"/>
          <w:sz w:val="24"/>
          <w:szCs w:val="24"/>
        </w:rPr>
        <w:t>asta</w:t>
      </w:r>
      <w:r w:rsidR="003F2EDE">
        <w:rPr>
          <w:rFonts w:ascii="Times New Roman" w:hAnsi="Times New Roman"/>
          <w:spacing w:val="-5"/>
          <w:sz w:val="24"/>
          <w:szCs w:val="24"/>
        </w:rPr>
        <w:t xml:space="preserve"> 1. jaanuari </w:t>
      </w:r>
      <w:r w:rsidR="006A508A" w:rsidRPr="006A508A">
        <w:rPr>
          <w:rFonts w:ascii="Times New Roman" w:hAnsi="Times New Roman"/>
          <w:spacing w:val="-5"/>
          <w:sz w:val="24"/>
          <w:szCs w:val="24"/>
        </w:rPr>
        <w:t>paigutatud hoiuse</w:t>
      </w:r>
      <w:r w:rsidR="0049330A">
        <w:rPr>
          <w:rFonts w:ascii="Times New Roman" w:hAnsi="Times New Roman"/>
          <w:spacing w:val="-5"/>
          <w:sz w:val="24"/>
          <w:szCs w:val="24"/>
        </w:rPr>
        <w:t>, omandatud aktsia ja osa</w:t>
      </w:r>
      <w:r w:rsidR="006A508A" w:rsidRPr="006A508A">
        <w:rPr>
          <w:rFonts w:ascii="Times New Roman" w:hAnsi="Times New Roman"/>
          <w:spacing w:val="-5"/>
          <w:sz w:val="24"/>
          <w:szCs w:val="24"/>
        </w:rPr>
        <w:t xml:space="preserve"> </w:t>
      </w:r>
      <w:r w:rsidR="0049330A">
        <w:rPr>
          <w:rFonts w:ascii="Times New Roman" w:hAnsi="Times New Roman"/>
          <w:spacing w:val="-5"/>
          <w:sz w:val="24"/>
          <w:szCs w:val="24"/>
        </w:rPr>
        <w:t>ning</w:t>
      </w:r>
      <w:r w:rsidR="006A508A" w:rsidRPr="006A508A">
        <w:rPr>
          <w:rFonts w:ascii="Times New Roman" w:hAnsi="Times New Roman"/>
          <w:spacing w:val="-5"/>
          <w:sz w:val="24"/>
          <w:szCs w:val="24"/>
        </w:rPr>
        <w:t xml:space="preserve"> antud </w:t>
      </w:r>
      <w:r w:rsidR="003F2EDE">
        <w:rPr>
          <w:rFonts w:ascii="Times New Roman" w:hAnsi="Times New Roman"/>
          <w:spacing w:val="-5"/>
          <w:sz w:val="24"/>
          <w:szCs w:val="24"/>
        </w:rPr>
        <w:t xml:space="preserve">või võetud </w:t>
      </w:r>
      <w:r w:rsidR="006A508A" w:rsidRPr="006A508A">
        <w:rPr>
          <w:rFonts w:ascii="Times New Roman" w:hAnsi="Times New Roman"/>
          <w:spacing w:val="-5"/>
          <w:sz w:val="24"/>
          <w:szCs w:val="24"/>
        </w:rPr>
        <w:t xml:space="preserve">laenu suhtes ei </w:t>
      </w:r>
      <w:r w:rsidR="00314BE4">
        <w:rPr>
          <w:rFonts w:ascii="Times New Roman" w:hAnsi="Times New Roman"/>
          <w:spacing w:val="-5"/>
          <w:sz w:val="24"/>
          <w:szCs w:val="24"/>
        </w:rPr>
        <w:t>kohald</w:t>
      </w:r>
      <w:r w:rsidR="006A508A" w:rsidRPr="006A508A">
        <w:rPr>
          <w:rFonts w:ascii="Times New Roman" w:hAnsi="Times New Roman"/>
          <w:spacing w:val="-5"/>
          <w:sz w:val="24"/>
          <w:szCs w:val="24"/>
        </w:rPr>
        <w:t>ata</w:t>
      </w:r>
      <w:r w:rsidR="00DF32B8">
        <w:rPr>
          <w:rFonts w:ascii="Times New Roman" w:hAnsi="Times New Roman"/>
          <w:spacing w:val="-5"/>
          <w:sz w:val="24"/>
          <w:szCs w:val="24"/>
        </w:rPr>
        <w:t xml:space="preserve"> 2026. aasta 1. </w:t>
      </w:r>
      <w:r w:rsidR="00EA3D65">
        <w:rPr>
          <w:rFonts w:ascii="Times New Roman" w:hAnsi="Times New Roman"/>
          <w:spacing w:val="-5"/>
          <w:sz w:val="24"/>
          <w:szCs w:val="24"/>
        </w:rPr>
        <w:t xml:space="preserve">jaanuaril jõustuvat </w:t>
      </w:r>
      <w:r w:rsidR="00DF32B8">
        <w:rPr>
          <w:rFonts w:ascii="Times New Roman" w:hAnsi="Times New Roman"/>
          <w:spacing w:val="-5"/>
          <w:sz w:val="24"/>
          <w:szCs w:val="24"/>
        </w:rPr>
        <w:t>käesoleva seaduse</w:t>
      </w:r>
      <w:r w:rsidR="00F74322">
        <w:rPr>
          <w:rFonts w:ascii="Times New Roman" w:hAnsi="Times New Roman"/>
          <w:spacing w:val="-5"/>
          <w:sz w:val="24"/>
          <w:szCs w:val="24"/>
        </w:rPr>
        <w:t xml:space="preserve"> </w:t>
      </w:r>
      <w:commentRangeStart w:id="48"/>
      <w:r w:rsidR="00F74322">
        <w:rPr>
          <w:rFonts w:ascii="Times New Roman" w:hAnsi="Times New Roman"/>
          <w:spacing w:val="-5"/>
          <w:sz w:val="24"/>
          <w:szCs w:val="24"/>
        </w:rPr>
        <w:t>§-de 36–38</w:t>
      </w:r>
      <w:r w:rsidR="00DF32B8">
        <w:rPr>
          <w:rFonts w:ascii="Times New Roman" w:hAnsi="Times New Roman"/>
          <w:spacing w:val="-5"/>
          <w:sz w:val="24"/>
          <w:szCs w:val="24"/>
        </w:rPr>
        <w:t xml:space="preserve"> </w:t>
      </w:r>
      <w:commentRangeEnd w:id="48"/>
      <w:r w:rsidR="000E2ADD">
        <w:rPr>
          <w:rStyle w:val="Kommentaariviide"/>
        </w:rPr>
        <w:commentReference w:id="48"/>
      </w:r>
      <w:r w:rsidR="00DF32B8">
        <w:rPr>
          <w:rFonts w:ascii="Times New Roman" w:hAnsi="Times New Roman"/>
          <w:spacing w:val="-5"/>
          <w:sz w:val="24"/>
          <w:szCs w:val="24"/>
        </w:rPr>
        <w:t>redaktsiooni</w:t>
      </w:r>
      <w:r w:rsidR="006A508A" w:rsidRPr="006A508A">
        <w:rPr>
          <w:rFonts w:ascii="Times New Roman" w:hAnsi="Times New Roman"/>
          <w:spacing w:val="-5"/>
          <w:sz w:val="24"/>
          <w:szCs w:val="24"/>
        </w:rPr>
        <w:t>.</w:t>
      </w:r>
    </w:p>
    <w:p w14:paraId="3E4F8A65" w14:textId="77777777" w:rsidR="006A508A" w:rsidRPr="006A508A" w:rsidRDefault="006A508A" w:rsidP="006A508A">
      <w:pPr>
        <w:spacing w:after="0" w:line="240" w:lineRule="auto"/>
        <w:jc w:val="both"/>
        <w:rPr>
          <w:rFonts w:ascii="Times New Roman" w:hAnsi="Times New Roman"/>
          <w:spacing w:val="-5"/>
          <w:sz w:val="24"/>
          <w:szCs w:val="24"/>
        </w:rPr>
      </w:pPr>
    </w:p>
    <w:p w14:paraId="0C7D2A99" w14:textId="37B754EE" w:rsidR="00406AA1" w:rsidRPr="004D7087" w:rsidRDefault="006A508A" w:rsidP="006A508A">
      <w:pPr>
        <w:spacing w:after="0" w:line="240" w:lineRule="auto"/>
        <w:jc w:val="both"/>
        <w:rPr>
          <w:rFonts w:ascii="Times New Roman" w:hAnsi="Times New Roman"/>
          <w:spacing w:val="-5"/>
          <w:sz w:val="24"/>
          <w:szCs w:val="24"/>
        </w:rPr>
      </w:pPr>
      <w:r w:rsidRPr="004D7087">
        <w:rPr>
          <w:rFonts w:ascii="Times New Roman" w:hAnsi="Times New Roman"/>
          <w:spacing w:val="-5"/>
          <w:sz w:val="24"/>
          <w:szCs w:val="24"/>
        </w:rPr>
        <w:t>(</w:t>
      </w:r>
      <w:r w:rsidR="00914DC9" w:rsidRPr="004D7087">
        <w:rPr>
          <w:rFonts w:ascii="Times New Roman" w:hAnsi="Times New Roman"/>
          <w:spacing w:val="-5"/>
          <w:sz w:val="24"/>
          <w:szCs w:val="24"/>
        </w:rPr>
        <w:t>20</w:t>
      </w:r>
      <w:r w:rsidRPr="004D7087">
        <w:rPr>
          <w:rFonts w:ascii="Times New Roman" w:hAnsi="Times New Roman"/>
          <w:spacing w:val="-5"/>
          <w:sz w:val="24"/>
          <w:szCs w:val="24"/>
        </w:rPr>
        <w:t xml:space="preserve">) Käesoleva seaduse § </w:t>
      </w:r>
      <w:r w:rsidR="005C40F6" w:rsidRPr="004D7087">
        <w:rPr>
          <w:rFonts w:ascii="Times New Roman" w:hAnsi="Times New Roman"/>
          <w:spacing w:val="-5"/>
          <w:sz w:val="24"/>
          <w:szCs w:val="24"/>
        </w:rPr>
        <w:t xml:space="preserve">39 </w:t>
      </w:r>
      <w:r w:rsidRPr="004D7087">
        <w:rPr>
          <w:rFonts w:ascii="Times New Roman" w:hAnsi="Times New Roman"/>
          <w:spacing w:val="-5"/>
          <w:sz w:val="24"/>
          <w:szCs w:val="24"/>
        </w:rPr>
        <w:t xml:space="preserve">lõike 1 rakendamisel </w:t>
      </w:r>
      <w:r w:rsidR="00314BE4" w:rsidRPr="004D7087">
        <w:rPr>
          <w:rFonts w:ascii="Times New Roman" w:hAnsi="Times New Roman"/>
          <w:spacing w:val="-5"/>
          <w:sz w:val="24"/>
          <w:szCs w:val="24"/>
        </w:rPr>
        <w:t xml:space="preserve">loetakse </w:t>
      </w:r>
      <w:r w:rsidRPr="004D7087">
        <w:rPr>
          <w:rFonts w:ascii="Times New Roman" w:hAnsi="Times New Roman"/>
          <w:spacing w:val="-5"/>
          <w:sz w:val="24"/>
          <w:szCs w:val="24"/>
        </w:rPr>
        <w:t xml:space="preserve">kohaliku omavalitsuse üksuse konsolideerimisgrupi suhtes esimeseks aruandeaastaks </w:t>
      </w:r>
      <w:r w:rsidR="00E308F5" w:rsidRPr="004D7087">
        <w:rPr>
          <w:rFonts w:ascii="Times New Roman" w:hAnsi="Times New Roman"/>
          <w:spacing w:val="-5"/>
          <w:sz w:val="24"/>
          <w:szCs w:val="24"/>
        </w:rPr>
        <w:t>2026</w:t>
      </w:r>
      <w:r w:rsidRPr="004D7087">
        <w:rPr>
          <w:rFonts w:ascii="Times New Roman" w:hAnsi="Times New Roman"/>
          <w:spacing w:val="-5"/>
          <w:sz w:val="24"/>
          <w:szCs w:val="24"/>
        </w:rPr>
        <w:t>. a</w:t>
      </w:r>
      <w:r w:rsidR="00314BE4" w:rsidRPr="004D7087">
        <w:rPr>
          <w:rFonts w:ascii="Times New Roman" w:hAnsi="Times New Roman"/>
          <w:spacing w:val="-5"/>
          <w:sz w:val="24"/>
          <w:szCs w:val="24"/>
        </w:rPr>
        <w:t>asta</w:t>
      </w:r>
      <w:r w:rsidR="00ED24D4" w:rsidRPr="004D7087">
        <w:rPr>
          <w:rFonts w:ascii="Times New Roman" w:hAnsi="Times New Roman"/>
          <w:spacing w:val="-5"/>
          <w:sz w:val="24"/>
          <w:szCs w:val="24"/>
        </w:rPr>
        <w:t>.</w:t>
      </w:r>
    </w:p>
    <w:bookmarkEnd w:id="46"/>
    <w:p w14:paraId="38D7E442" w14:textId="77777777" w:rsidR="00ED24D4" w:rsidRPr="004D7087" w:rsidRDefault="00ED24D4" w:rsidP="00824A22">
      <w:pPr>
        <w:spacing w:after="0" w:line="240" w:lineRule="auto"/>
        <w:jc w:val="both"/>
        <w:rPr>
          <w:rFonts w:ascii="Times New Roman" w:hAnsi="Times New Roman"/>
          <w:spacing w:val="-5"/>
          <w:sz w:val="24"/>
          <w:szCs w:val="24"/>
        </w:rPr>
      </w:pPr>
    </w:p>
    <w:p w14:paraId="4D5C860D" w14:textId="6CB3D429" w:rsidR="00BD3162" w:rsidRPr="004D7087" w:rsidRDefault="00BD3162" w:rsidP="00824A22">
      <w:pPr>
        <w:spacing w:after="0" w:line="240" w:lineRule="auto"/>
        <w:jc w:val="both"/>
        <w:rPr>
          <w:rFonts w:ascii="Times New Roman" w:hAnsi="Times New Roman"/>
          <w:spacing w:val="-5"/>
          <w:sz w:val="24"/>
          <w:szCs w:val="24"/>
        </w:rPr>
      </w:pPr>
      <w:r w:rsidRPr="004D7087">
        <w:rPr>
          <w:rFonts w:ascii="Times New Roman" w:hAnsi="Times New Roman"/>
          <w:spacing w:val="-5"/>
          <w:sz w:val="24"/>
          <w:szCs w:val="24"/>
        </w:rPr>
        <w:t>(</w:t>
      </w:r>
      <w:r w:rsidR="00914DC9" w:rsidRPr="004D7087">
        <w:rPr>
          <w:rFonts w:ascii="Times New Roman" w:hAnsi="Times New Roman"/>
          <w:spacing w:val="-5"/>
          <w:sz w:val="24"/>
          <w:szCs w:val="24"/>
        </w:rPr>
        <w:t>21</w:t>
      </w:r>
      <w:r w:rsidRPr="004D7087">
        <w:rPr>
          <w:rFonts w:ascii="Times New Roman" w:hAnsi="Times New Roman"/>
          <w:spacing w:val="-5"/>
          <w:sz w:val="24"/>
          <w:szCs w:val="24"/>
        </w:rPr>
        <w:t xml:space="preserve">) Käesoleva seaduse § </w:t>
      </w:r>
      <w:r w:rsidR="005C40F6" w:rsidRPr="004D7087">
        <w:rPr>
          <w:rFonts w:ascii="Times New Roman" w:hAnsi="Times New Roman"/>
          <w:spacing w:val="-5"/>
          <w:sz w:val="24"/>
          <w:szCs w:val="24"/>
        </w:rPr>
        <w:t xml:space="preserve">39 </w:t>
      </w:r>
      <w:r w:rsidRPr="004D7087">
        <w:rPr>
          <w:rFonts w:ascii="Times New Roman" w:hAnsi="Times New Roman"/>
          <w:spacing w:val="-5"/>
          <w:sz w:val="24"/>
          <w:szCs w:val="24"/>
        </w:rPr>
        <w:t xml:space="preserve">lõike 1 </w:t>
      </w:r>
      <w:r w:rsidR="005C40F6" w:rsidRPr="004D7087">
        <w:rPr>
          <w:rFonts w:ascii="Times New Roman" w:hAnsi="Times New Roman"/>
          <w:spacing w:val="-5"/>
          <w:sz w:val="24"/>
          <w:szCs w:val="24"/>
        </w:rPr>
        <w:t xml:space="preserve">punkti 1 </w:t>
      </w:r>
      <w:r w:rsidR="00E308F5" w:rsidRPr="004D7087">
        <w:rPr>
          <w:rFonts w:ascii="Times New Roman" w:hAnsi="Times New Roman"/>
          <w:spacing w:val="-5"/>
          <w:sz w:val="24"/>
          <w:szCs w:val="24"/>
        </w:rPr>
        <w:t xml:space="preserve">rakendamisel peab </w:t>
      </w:r>
      <w:r w:rsidR="00E308F5" w:rsidRPr="004D7087">
        <w:rPr>
          <w:rFonts w:ascii="Times New Roman" w:hAnsi="Times New Roman"/>
          <w:bCs/>
          <w:sz w:val="24"/>
          <w:szCs w:val="24"/>
        </w:rPr>
        <w:t>põhitegevuse tulemi suurus katma finantskulud</w:t>
      </w:r>
      <w:r w:rsidRPr="004D7087">
        <w:rPr>
          <w:rFonts w:ascii="Times New Roman" w:hAnsi="Times New Roman"/>
          <w:spacing w:val="-5"/>
          <w:sz w:val="24"/>
          <w:szCs w:val="24"/>
        </w:rPr>
        <w:t xml:space="preserve"> esmakordselt </w:t>
      </w:r>
      <w:r w:rsidR="00A7284E" w:rsidRPr="004D7087">
        <w:rPr>
          <w:rFonts w:ascii="Times New Roman" w:hAnsi="Times New Roman"/>
          <w:spacing w:val="-5"/>
          <w:sz w:val="24"/>
          <w:szCs w:val="24"/>
        </w:rPr>
        <w:t>2026</w:t>
      </w:r>
      <w:r w:rsidRPr="004D7087">
        <w:rPr>
          <w:rFonts w:ascii="Times New Roman" w:hAnsi="Times New Roman"/>
          <w:spacing w:val="-5"/>
          <w:sz w:val="24"/>
          <w:szCs w:val="24"/>
        </w:rPr>
        <w:t>. a</w:t>
      </w:r>
      <w:r w:rsidR="00E8237C" w:rsidRPr="004D7087">
        <w:rPr>
          <w:rFonts w:ascii="Times New Roman" w:hAnsi="Times New Roman"/>
          <w:spacing w:val="-5"/>
          <w:sz w:val="24"/>
          <w:szCs w:val="24"/>
        </w:rPr>
        <w:t>asta</w:t>
      </w:r>
      <w:r w:rsidRPr="004D7087">
        <w:rPr>
          <w:rFonts w:ascii="Times New Roman" w:hAnsi="Times New Roman"/>
          <w:spacing w:val="-5"/>
          <w:sz w:val="24"/>
          <w:szCs w:val="24"/>
        </w:rPr>
        <w:t xml:space="preserve"> </w:t>
      </w:r>
      <w:r w:rsidR="00936264" w:rsidRPr="004D7087">
        <w:rPr>
          <w:rFonts w:ascii="Times New Roman" w:hAnsi="Times New Roman"/>
          <w:spacing w:val="-5"/>
          <w:sz w:val="24"/>
          <w:szCs w:val="24"/>
        </w:rPr>
        <w:t xml:space="preserve">31. detsembri </w:t>
      </w:r>
      <w:r w:rsidR="00E308F5" w:rsidRPr="004D7087">
        <w:rPr>
          <w:rFonts w:ascii="Times New Roman" w:hAnsi="Times New Roman"/>
          <w:spacing w:val="-5"/>
          <w:sz w:val="24"/>
          <w:szCs w:val="24"/>
        </w:rPr>
        <w:t>seisuga</w:t>
      </w:r>
      <w:r w:rsidRPr="004D7087">
        <w:rPr>
          <w:rFonts w:ascii="Times New Roman" w:hAnsi="Times New Roman"/>
          <w:spacing w:val="-5"/>
          <w:sz w:val="24"/>
          <w:szCs w:val="24"/>
        </w:rPr>
        <w:t>.“</w:t>
      </w:r>
      <w:r w:rsidR="00120A06" w:rsidRPr="004D7087">
        <w:rPr>
          <w:rFonts w:ascii="Times New Roman" w:hAnsi="Times New Roman"/>
          <w:spacing w:val="-5"/>
          <w:sz w:val="24"/>
          <w:szCs w:val="24"/>
        </w:rPr>
        <w:t>.</w:t>
      </w:r>
    </w:p>
    <w:p w14:paraId="718F84E6" w14:textId="77777777" w:rsidR="00BD3162" w:rsidRPr="004D7087" w:rsidRDefault="00BD3162" w:rsidP="00824A22">
      <w:pPr>
        <w:spacing w:after="0" w:line="240" w:lineRule="auto"/>
        <w:jc w:val="both"/>
        <w:rPr>
          <w:rFonts w:ascii="Times New Roman" w:hAnsi="Times New Roman"/>
          <w:spacing w:val="-5"/>
          <w:sz w:val="24"/>
          <w:szCs w:val="24"/>
        </w:rPr>
      </w:pPr>
    </w:p>
    <w:p w14:paraId="6879F965" w14:textId="7E3EFB4A" w:rsidR="00241197" w:rsidRPr="004D7087" w:rsidRDefault="00241197" w:rsidP="00241197">
      <w:pPr>
        <w:pStyle w:val="Default"/>
        <w:rPr>
          <w:b/>
          <w:bCs/>
        </w:rPr>
      </w:pPr>
      <w:r w:rsidRPr="004D7087">
        <w:rPr>
          <w:b/>
          <w:bCs/>
        </w:rPr>
        <w:t xml:space="preserve">§ 2. Eesti territooriumi haldusjaotuse seaduse muutmine </w:t>
      </w:r>
    </w:p>
    <w:p w14:paraId="4FD065AF" w14:textId="77777777" w:rsidR="00241197" w:rsidRPr="004D7087" w:rsidRDefault="00241197" w:rsidP="00824A22">
      <w:pPr>
        <w:spacing w:after="0" w:line="240" w:lineRule="auto"/>
        <w:jc w:val="both"/>
        <w:rPr>
          <w:rFonts w:ascii="Times New Roman" w:hAnsi="Times New Roman"/>
          <w:spacing w:val="-5"/>
          <w:sz w:val="24"/>
          <w:szCs w:val="24"/>
        </w:rPr>
      </w:pPr>
    </w:p>
    <w:p w14:paraId="288B9BC5" w14:textId="20DE627D" w:rsidR="00241197" w:rsidRPr="004D7087" w:rsidRDefault="00241197" w:rsidP="00241197">
      <w:pPr>
        <w:spacing w:after="0" w:line="240" w:lineRule="auto"/>
        <w:jc w:val="both"/>
        <w:rPr>
          <w:rFonts w:ascii="Times New Roman" w:hAnsi="Times New Roman"/>
          <w:bCs/>
          <w:sz w:val="24"/>
          <w:szCs w:val="24"/>
        </w:rPr>
      </w:pPr>
      <w:r w:rsidRPr="004D7087">
        <w:rPr>
          <w:rFonts w:ascii="Times New Roman" w:hAnsi="Times New Roman"/>
          <w:color w:val="000000"/>
          <w:sz w:val="24"/>
          <w:szCs w:val="24"/>
          <w:lang w:eastAsia="et-EE"/>
        </w:rPr>
        <w:t>Eesti territooriumi haldusjaotuse</w:t>
      </w:r>
      <w:r w:rsidRPr="004D7087">
        <w:rPr>
          <w:rFonts w:ascii="Times New Roman" w:hAnsi="Times New Roman"/>
          <w:b/>
          <w:bCs/>
          <w:color w:val="000000"/>
          <w:sz w:val="24"/>
          <w:szCs w:val="24"/>
          <w:lang w:eastAsia="et-EE"/>
        </w:rPr>
        <w:t xml:space="preserve"> </w:t>
      </w:r>
      <w:r w:rsidRPr="004D7087">
        <w:rPr>
          <w:rFonts w:ascii="Times New Roman" w:hAnsi="Times New Roman"/>
          <w:bCs/>
          <w:sz w:val="24"/>
          <w:szCs w:val="24"/>
        </w:rPr>
        <w:t>seaduses tehakse järgmised muudatused:</w:t>
      </w:r>
    </w:p>
    <w:p w14:paraId="0EE3A232" w14:textId="77777777" w:rsidR="00241197" w:rsidRPr="004D7087" w:rsidRDefault="00241197" w:rsidP="00241197">
      <w:pPr>
        <w:spacing w:after="0" w:line="240" w:lineRule="auto"/>
        <w:jc w:val="both"/>
        <w:rPr>
          <w:rFonts w:ascii="Times New Roman" w:hAnsi="Times New Roman"/>
          <w:bCs/>
          <w:sz w:val="24"/>
          <w:szCs w:val="24"/>
        </w:rPr>
      </w:pPr>
    </w:p>
    <w:p w14:paraId="773A2D4A" w14:textId="3F024E23" w:rsidR="00241197" w:rsidRPr="004D7087" w:rsidRDefault="00241197" w:rsidP="00241197">
      <w:pPr>
        <w:spacing w:after="0" w:line="240" w:lineRule="auto"/>
        <w:jc w:val="both"/>
        <w:rPr>
          <w:rFonts w:ascii="Times New Roman" w:hAnsi="Times New Roman"/>
          <w:sz w:val="24"/>
          <w:szCs w:val="24"/>
        </w:rPr>
      </w:pPr>
      <w:r w:rsidRPr="004D7087">
        <w:rPr>
          <w:rFonts w:ascii="Times New Roman" w:hAnsi="Times New Roman"/>
          <w:b/>
          <w:color w:val="202020"/>
          <w:sz w:val="24"/>
          <w:szCs w:val="24"/>
          <w:shd w:val="clear" w:color="auto" w:fill="FFFFFF"/>
        </w:rPr>
        <w:t>1)</w:t>
      </w:r>
      <w:r w:rsidRPr="004D7087">
        <w:rPr>
          <w:rFonts w:ascii="Times New Roman" w:hAnsi="Times New Roman"/>
          <w:color w:val="202020"/>
          <w:sz w:val="24"/>
          <w:szCs w:val="24"/>
          <w:shd w:val="clear" w:color="auto" w:fill="FFFFFF"/>
        </w:rPr>
        <w:t xml:space="preserve"> paragrahvi </w:t>
      </w:r>
      <w:r w:rsidRPr="004D7087">
        <w:rPr>
          <w:rFonts w:ascii="Times New Roman" w:hAnsi="Times New Roman"/>
          <w:sz w:val="24"/>
          <w:szCs w:val="24"/>
        </w:rPr>
        <w:t>14</w:t>
      </w:r>
      <w:r w:rsidRPr="004D7087">
        <w:rPr>
          <w:rFonts w:ascii="Times New Roman" w:hAnsi="Times New Roman"/>
          <w:sz w:val="24"/>
          <w:szCs w:val="24"/>
          <w:vertAlign w:val="superscript"/>
        </w:rPr>
        <w:t>1</w:t>
      </w:r>
      <w:r w:rsidRPr="004D7087">
        <w:rPr>
          <w:rFonts w:ascii="Times New Roman" w:hAnsi="Times New Roman"/>
          <w:sz w:val="24"/>
          <w:szCs w:val="24"/>
        </w:rPr>
        <w:t xml:space="preserve"> lõige 4</w:t>
      </w:r>
      <w:r w:rsidRPr="004D7087">
        <w:rPr>
          <w:rFonts w:ascii="Times New Roman" w:hAnsi="Times New Roman"/>
          <w:sz w:val="24"/>
          <w:szCs w:val="24"/>
          <w:vertAlign w:val="superscript"/>
        </w:rPr>
        <w:t>6</w:t>
      </w:r>
      <w:r w:rsidRPr="004D7087">
        <w:rPr>
          <w:rFonts w:ascii="Times New Roman" w:hAnsi="Times New Roman"/>
          <w:sz w:val="24"/>
          <w:szCs w:val="24"/>
        </w:rPr>
        <w:t xml:space="preserve"> muudetakse ja sõnastatakse järgmiselt:</w:t>
      </w:r>
    </w:p>
    <w:p w14:paraId="74D68325" w14:textId="610DA6B0" w:rsidR="00FE2A24" w:rsidRPr="004D7087" w:rsidRDefault="00241197" w:rsidP="00FE2A24">
      <w:pPr>
        <w:spacing w:after="0" w:line="240" w:lineRule="auto"/>
        <w:jc w:val="both"/>
        <w:rPr>
          <w:rFonts w:ascii="Times New Roman" w:hAnsi="Times New Roman"/>
          <w:spacing w:val="-5"/>
          <w:sz w:val="24"/>
          <w:szCs w:val="24"/>
        </w:rPr>
      </w:pPr>
      <w:r w:rsidRPr="004D7087">
        <w:rPr>
          <w:rFonts w:ascii="Times New Roman" w:hAnsi="Times New Roman"/>
          <w:spacing w:val="-5"/>
          <w:sz w:val="24"/>
          <w:szCs w:val="24"/>
        </w:rPr>
        <w:t>„(4</w:t>
      </w:r>
      <w:r w:rsidRPr="004D7087">
        <w:rPr>
          <w:rFonts w:ascii="Times New Roman" w:hAnsi="Times New Roman"/>
          <w:spacing w:val="-5"/>
          <w:sz w:val="24"/>
          <w:szCs w:val="24"/>
          <w:vertAlign w:val="superscript"/>
        </w:rPr>
        <w:t>6</w:t>
      </w:r>
      <w:r w:rsidRPr="004D7087">
        <w:rPr>
          <w:rFonts w:ascii="Times New Roman" w:hAnsi="Times New Roman"/>
          <w:spacing w:val="-5"/>
          <w:sz w:val="24"/>
          <w:szCs w:val="24"/>
        </w:rPr>
        <w:t xml:space="preserve">) </w:t>
      </w:r>
      <w:r w:rsidR="00FE2A24" w:rsidRPr="004D7087">
        <w:rPr>
          <w:rFonts w:ascii="Times New Roman" w:hAnsi="Times New Roman"/>
          <w:spacing w:val="-5"/>
          <w:sz w:val="24"/>
          <w:szCs w:val="24"/>
        </w:rPr>
        <w:t>Kui haldusterritoriaalse korralduse muutmise tulemusena moodustunud kohaliku omavalitsuse üksuse volikogu valimiste tulemused kuulutatakse välja vahemikus 1. oktoober kuni 31. detsember</w:t>
      </w:r>
      <w:r w:rsidR="0008162A" w:rsidRPr="004D7087">
        <w:rPr>
          <w:rFonts w:ascii="Times New Roman" w:hAnsi="Times New Roman"/>
          <w:spacing w:val="-5"/>
          <w:sz w:val="24"/>
          <w:szCs w:val="24"/>
        </w:rPr>
        <w:t>,</w:t>
      </w:r>
      <w:r w:rsidR="00FE2A24" w:rsidRPr="004D7087">
        <w:rPr>
          <w:rFonts w:ascii="Times New Roman" w:hAnsi="Times New Roman"/>
          <w:spacing w:val="-5"/>
          <w:sz w:val="24"/>
          <w:szCs w:val="24"/>
        </w:rPr>
        <w:t xml:space="preserve"> võivad </w:t>
      </w:r>
      <w:r w:rsidR="00FF7C16" w:rsidRPr="004D7087">
        <w:rPr>
          <w:rFonts w:ascii="Times New Roman" w:hAnsi="Times New Roman"/>
          <w:spacing w:val="-5"/>
          <w:sz w:val="24"/>
          <w:szCs w:val="24"/>
        </w:rPr>
        <w:t>ühine</w:t>
      </w:r>
      <w:r w:rsidR="00282F8E" w:rsidRPr="004D7087">
        <w:rPr>
          <w:rFonts w:ascii="Times New Roman" w:hAnsi="Times New Roman"/>
          <w:spacing w:val="-5"/>
          <w:sz w:val="24"/>
          <w:szCs w:val="24"/>
        </w:rPr>
        <w:t>nud</w:t>
      </w:r>
      <w:r w:rsidR="00FF7C16" w:rsidRPr="004D7087">
        <w:rPr>
          <w:rFonts w:ascii="Times New Roman" w:hAnsi="Times New Roman"/>
          <w:spacing w:val="-5"/>
          <w:sz w:val="24"/>
          <w:szCs w:val="24"/>
        </w:rPr>
        <w:t xml:space="preserve"> kohaliku omavalitsuse üksuste arengukavad ja eelarvestrateegiad </w:t>
      </w:r>
      <w:r w:rsidR="00FE2A24" w:rsidRPr="004D7087">
        <w:rPr>
          <w:rFonts w:ascii="Times New Roman" w:hAnsi="Times New Roman"/>
          <w:spacing w:val="-5"/>
          <w:sz w:val="24"/>
          <w:szCs w:val="24"/>
        </w:rPr>
        <w:t>ühine</w:t>
      </w:r>
      <w:r w:rsidR="00FF7C16" w:rsidRPr="004D7087">
        <w:rPr>
          <w:rFonts w:ascii="Times New Roman" w:hAnsi="Times New Roman"/>
          <w:spacing w:val="-5"/>
          <w:sz w:val="24"/>
          <w:szCs w:val="24"/>
        </w:rPr>
        <w:t xml:space="preserve">mise aasta 30. novembri seisuga </w:t>
      </w:r>
      <w:r w:rsidR="00FE2A24" w:rsidRPr="004D7087">
        <w:rPr>
          <w:rFonts w:ascii="Times New Roman" w:hAnsi="Times New Roman"/>
          <w:spacing w:val="-5"/>
          <w:sz w:val="24"/>
          <w:szCs w:val="24"/>
        </w:rPr>
        <w:t>hõlmata vähemalt kolme eelseisvat eelarveaastat.</w:t>
      </w:r>
      <w:r w:rsidR="00DD12AC" w:rsidRPr="004D7087">
        <w:rPr>
          <w:rFonts w:ascii="Times New Roman" w:hAnsi="Times New Roman"/>
          <w:spacing w:val="-5"/>
          <w:sz w:val="24"/>
          <w:szCs w:val="24"/>
        </w:rPr>
        <w:t>“;</w:t>
      </w:r>
    </w:p>
    <w:p w14:paraId="318E73BD" w14:textId="66F9DC58" w:rsidR="00241197" w:rsidRPr="004D7087" w:rsidRDefault="00241197" w:rsidP="00241197">
      <w:pPr>
        <w:spacing w:after="0" w:line="240" w:lineRule="auto"/>
        <w:jc w:val="both"/>
        <w:rPr>
          <w:rFonts w:ascii="Times New Roman" w:hAnsi="Times New Roman"/>
          <w:spacing w:val="-5"/>
          <w:sz w:val="24"/>
          <w:szCs w:val="24"/>
        </w:rPr>
      </w:pPr>
    </w:p>
    <w:p w14:paraId="3E186904" w14:textId="2DBBA52E" w:rsidR="00FE2A24" w:rsidRDefault="00FE2A24" w:rsidP="00FE2A24">
      <w:pPr>
        <w:spacing w:after="0" w:line="240" w:lineRule="auto"/>
        <w:jc w:val="both"/>
        <w:rPr>
          <w:rFonts w:ascii="Times New Roman" w:hAnsi="Times New Roman"/>
          <w:sz w:val="24"/>
          <w:szCs w:val="24"/>
        </w:rPr>
      </w:pPr>
      <w:r w:rsidRPr="004D7087">
        <w:rPr>
          <w:rFonts w:ascii="Times New Roman" w:hAnsi="Times New Roman"/>
          <w:b/>
          <w:color w:val="202020"/>
          <w:sz w:val="24"/>
          <w:szCs w:val="24"/>
          <w:shd w:val="clear" w:color="auto" w:fill="FFFFFF"/>
        </w:rPr>
        <w:t>2)</w:t>
      </w:r>
      <w:r w:rsidRPr="004D7087">
        <w:rPr>
          <w:rFonts w:ascii="Times New Roman" w:hAnsi="Times New Roman"/>
          <w:color w:val="202020"/>
          <w:sz w:val="24"/>
          <w:szCs w:val="24"/>
          <w:shd w:val="clear" w:color="auto" w:fill="FFFFFF"/>
        </w:rPr>
        <w:t xml:space="preserve"> paragrahvi </w:t>
      </w:r>
      <w:r w:rsidRPr="004D7087">
        <w:rPr>
          <w:rFonts w:ascii="Times New Roman" w:hAnsi="Times New Roman"/>
          <w:sz w:val="24"/>
          <w:szCs w:val="24"/>
        </w:rPr>
        <w:t>14</w:t>
      </w:r>
      <w:r w:rsidRPr="004D7087">
        <w:rPr>
          <w:rFonts w:ascii="Times New Roman" w:hAnsi="Times New Roman"/>
          <w:sz w:val="24"/>
          <w:szCs w:val="24"/>
          <w:vertAlign w:val="superscript"/>
        </w:rPr>
        <w:t>1</w:t>
      </w:r>
      <w:r w:rsidRPr="004D7087">
        <w:rPr>
          <w:rFonts w:ascii="Times New Roman" w:hAnsi="Times New Roman"/>
          <w:sz w:val="24"/>
          <w:szCs w:val="24"/>
        </w:rPr>
        <w:t xml:space="preserve"> lõikes 5 asenda</w:t>
      </w:r>
      <w:r w:rsidR="00121A7E" w:rsidRPr="004D7087">
        <w:rPr>
          <w:rFonts w:ascii="Times New Roman" w:hAnsi="Times New Roman"/>
          <w:sz w:val="24"/>
          <w:szCs w:val="24"/>
        </w:rPr>
        <w:t>takse</w:t>
      </w:r>
      <w:r w:rsidRPr="004D7087">
        <w:rPr>
          <w:rFonts w:ascii="Times New Roman" w:hAnsi="Times New Roman"/>
          <w:sz w:val="24"/>
          <w:szCs w:val="24"/>
        </w:rPr>
        <w:t xml:space="preserve"> </w:t>
      </w:r>
      <w:r w:rsidR="00121A7E" w:rsidRPr="004D7087">
        <w:rPr>
          <w:rFonts w:ascii="Times New Roman" w:hAnsi="Times New Roman"/>
          <w:sz w:val="24"/>
          <w:szCs w:val="24"/>
        </w:rPr>
        <w:t>tekstios</w:t>
      </w:r>
      <w:r w:rsidR="008F5B47" w:rsidRPr="004D7087">
        <w:rPr>
          <w:rFonts w:ascii="Times New Roman" w:hAnsi="Times New Roman"/>
          <w:sz w:val="24"/>
          <w:szCs w:val="24"/>
        </w:rPr>
        <w:t>a</w:t>
      </w:r>
      <w:r w:rsidRPr="004D7087">
        <w:rPr>
          <w:rFonts w:ascii="Times New Roman" w:hAnsi="Times New Roman"/>
          <w:sz w:val="24"/>
          <w:szCs w:val="24"/>
        </w:rPr>
        <w:t xml:space="preserve"> „</w:t>
      </w:r>
      <w:r w:rsidRPr="004D7087">
        <w:rPr>
          <w:rFonts w:ascii="Times New Roman" w:hAnsi="Times New Roman"/>
          <w:spacing w:val="-5"/>
          <w:sz w:val="24"/>
          <w:szCs w:val="24"/>
        </w:rPr>
        <w:t xml:space="preserve">15. oktoobriks“ </w:t>
      </w:r>
      <w:r w:rsidR="00121A7E" w:rsidRPr="004D7087">
        <w:rPr>
          <w:rFonts w:ascii="Times New Roman" w:hAnsi="Times New Roman"/>
          <w:spacing w:val="-5"/>
          <w:sz w:val="24"/>
          <w:szCs w:val="24"/>
        </w:rPr>
        <w:t>tekstiosa</w:t>
      </w:r>
      <w:r w:rsidRPr="004D7087">
        <w:rPr>
          <w:rFonts w:ascii="Times New Roman" w:hAnsi="Times New Roman"/>
          <w:spacing w:val="-5"/>
          <w:sz w:val="24"/>
          <w:szCs w:val="24"/>
        </w:rPr>
        <w:t>ga „30. novembriks“.</w:t>
      </w:r>
    </w:p>
    <w:p w14:paraId="13C83E21" w14:textId="77777777" w:rsidR="004D7087" w:rsidRDefault="004D7087" w:rsidP="00555E1F">
      <w:pPr>
        <w:pStyle w:val="Default"/>
        <w:rPr>
          <w:b/>
          <w:bCs/>
        </w:rPr>
      </w:pPr>
    </w:p>
    <w:p w14:paraId="29EA6624" w14:textId="09336577" w:rsidR="00555E1F" w:rsidRPr="005A22EF" w:rsidRDefault="00555E1F" w:rsidP="00555E1F">
      <w:pPr>
        <w:pStyle w:val="Default"/>
      </w:pPr>
      <w:r w:rsidRPr="005A22EF">
        <w:rPr>
          <w:b/>
          <w:bCs/>
        </w:rPr>
        <w:t xml:space="preserve">§ </w:t>
      </w:r>
      <w:r w:rsidR="00241197">
        <w:rPr>
          <w:b/>
          <w:bCs/>
        </w:rPr>
        <w:t>3</w:t>
      </w:r>
      <w:r w:rsidRPr="005A22EF">
        <w:rPr>
          <w:b/>
          <w:bCs/>
        </w:rPr>
        <w:t>. Kohaliku omavalitsuse korralduse seaduse muutmine</w:t>
      </w:r>
      <w:del w:id="49" w:author="Moonika Kuusk - JUSTDIGI" w:date="2025-01-29T14:55:00Z" w16du:dateUtc="2025-01-29T12:55:00Z">
        <w:r w:rsidRPr="005A22EF" w:rsidDel="005B54DB">
          <w:rPr>
            <w:b/>
            <w:bCs/>
          </w:rPr>
          <w:delText xml:space="preserve"> </w:delText>
        </w:r>
      </w:del>
    </w:p>
    <w:p w14:paraId="205D2CDA" w14:textId="77777777" w:rsidR="00555E1F" w:rsidRPr="005A22EF" w:rsidRDefault="00555E1F" w:rsidP="00555E1F">
      <w:pPr>
        <w:pStyle w:val="Default"/>
      </w:pPr>
    </w:p>
    <w:p w14:paraId="318E5C65" w14:textId="77777777" w:rsidR="00555E1F" w:rsidRPr="00BD3162" w:rsidRDefault="00555E1F" w:rsidP="00555E1F">
      <w:pPr>
        <w:pStyle w:val="Default"/>
      </w:pPr>
      <w:r w:rsidRPr="005A22EF">
        <w:t>Kohaliku omavalitsuse korralduse seaduse</w:t>
      </w:r>
      <w:r w:rsidR="003D2E87" w:rsidRPr="005A22EF">
        <w:t xml:space="preserve"> </w:t>
      </w:r>
      <w:r w:rsidR="003D2E87" w:rsidRPr="00314BE4">
        <w:t>§</w:t>
      </w:r>
      <w:r w:rsidRPr="00BD3162">
        <w:t xml:space="preserve"> </w:t>
      </w:r>
      <w:bookmarkStart w:id="50" w:name="_Hlk171094535"/>
      <w:r w:rsidRPr="00BD3162">
        <w:t>37</w:t>
      </w:r>
      <w:r w:rsidRPr="00BD3162">
        <w:rPr>
          <w:vertAlign w:val="superscript"/>
        </w:rPr>
        <w:t>2</w:t>
      </w:r>
      <w:r w:rsidRPr="00BD3162">
        <w:t xml:space="preserve"> lõike</w:t>
      </w:r>
      <w:r w:rsidR="003D2E87" w:rsidRPr="00BD3162">
        <w:t>s</w:t>
      </w:r>
      <w:r w:rsidRPr="00BD3162">
        <w:t xml:space="preserve"> 3 </w:t>
      </w:r>
      <w:bookmarkEnd w:id="50"/>
      <w:r w:rsidRPr="00BD3162">
        <w:t>asenda</w:t>
      </w:r>
      <w:r w:rsidR="003D2E87" w:rsidRPr="00BD3162">
        <w:t>takse</w:t>
      </w:r>
      <w:r w:rsidRPr="00BD3162">
        <w:t xml:space="preserve"> </w:t>
      </w:r>
      <w:r w:rsidR="003D2E87" w:rsidRPr="00BD3162">
        <w:t xml:space="preserve">tekstiosa </w:t>
      </w:r>
      <w:r w:rsidRPr="00BD3162">
        <w:t xml:space="preserve">„15. oktoobri“ </w:t>
      </w:r>
      <w:r w:rsidR="003D2E87" w:rsidRPr="00BD3162">
        <w:t xml:space="preserve">tekstiosaga </w:t>
      </w:r>
      <w:r w:rsidRPr="00BD3162">
        <w:t xml:space="preserve">„30. novembri“. </w:t>
      </w:r>
    </w:p>
    <w:p w14:paraId="3D7B672F" w14:textId="77777777" w:rsidR="00654AFD" w:rsidRPr="00957251" w:rsidRDefault="00654AFD" w:rsidP="00E52CB9">
      <w:pPr>
        <w:spacing w:after="0" w:line="240" w:lineRule="auto"/>
        <w:jc w:val="both"/>
        <w:rPr>
          <w:rFonts w:ascii="Times New Roman" w:hAnsi="Times New Roman"/>
          <w:spacing w:val="-5"/>
          <w:sz w:val="24"/>
          <w:szCs w:val="24"/>
        </w:rPr>
      </w:pPr>
    </w:p>
    <w:p w14:paraId="42323D68" w14:textId="0A96DF65" w:rsidR="00E52CB9" w:rsidRPr="00957251" w:rsidRDefault="00E52CB9" w:rsidP="00E52CB9">
      <w:pPr>
        <w:spacing w:after="0" w:line="240" w:lineRule="auto"/>
        <w:jc w:val="both"/>
        <w:rPr>
          <w:rFonts w:ascii="Times New Roman" w:hAnsi="Times New Roman"/>
          <w:b/>
          <w:spacing w:val="-5"/>
          <w:sz w:val="24"/>
          <w:szCs w:val="24"/>
        </w:rPr>
      </w:pPr>
      <w:r w:rsidRPr="00957251">
        <w:rPr>
          <w:rFonts w:ascii="Times New Roman" w:hAnsi="Times New Roman"/>
          <w:b/>
          <w:spacing w:val="-5"/>
          <w:sz w:val="24"/>
          <w:szCs w:val="24"/>
        </w:rPr>
        <w:t xml:space="preserve">§ </w:t>
      </w:r>
      <w:r w:rsidR="00A41985">
        <w:rPr>
          <w:rFonts w:ascii="Times New Roman" w:hAnsi="Times New Roman"/>
          <w:b/>
          <w:spacing w:val="-5"/>
          <w:sz w:val="24"/>
          <w:szCs w:val="24"/>
        </w:rPr>
        <w:t>4</w:t>
      </w:r>
      <w:r w:rsidR="00314BE4">
        <w:rPr>
          <w:rFonts w:ascii="Times New Roman" w:hAnsi="Times New Roman"/>
          <w:b/>
          <w:spacing w:val="-5"/>
          <w:sz w:val="24"/>
          <w:szCs w:val="24"/>
        </w:rPr>
        <w:t>.</w:t>
      </w:r>
      <w:r w:rsidR="0005237F" w:rsidRPr="00957251">
        <w:rPr>
          <w:rFonts w:ascii="Times New Roman" w:hAnsi="Times New Roman"/>
          <w:b/>
          <w:spacing w:val="-5"/>
          <w:sz w:val="24"/>
          <w:szCs w:val="24"/>
        </w:rPr>
        <w:t xml:space="preserve"> </w:t>
      </w:r>
      <w:r w:rsidRPr="00957251">
        <w:rPr>
          <w:rFonts w:ascii="Times New Roman" w:hAnsi="Times New Roman"/>
          <w:b/>
          <w:spacing w:val="-5"/>
          <w:sz w:val="24"/>
          <w:szCs w:val="24"/>
        </w:rPr>
        <w:t>Seaduse jõustumine</w:t>
      </w:r>
    </w:p>
    <w:p w14:paraId="1C6A95A0" w14:textId="77777777" w:rsidR="00E52CB9" w:rsidRPr="00957251" w:rsidRDefault="00E52CB9" w:rsidP="007C2FDE">
      <w:pPr>
        <w:spacing w:after="0" w:line="240" w:lineRule="auto"/>
        <w:jc w:val="both"/>
        <w:rPr>
          <w:rFonts w:ascii="Times New Roman" w:hAnsi="Times New Roman"/>
          <w:color w:val="202020"/>
          <w:sz w:val="24"/>
          <w:szCs w:val="24"/>
          <w:u w:val="single"/>
          <w:shd w:val="clear" w:color="auto" w:fill="FFFFFF"/>
        </w:rPr>
      </w:pPr>
    </w:p>
    <w:p w14:paraId="587CDA2F" w14:textId="0DFF849A" w:rsidR="007B0E75" w:rsidRPr="00957251" w:rsidRDefault="007B0E75" w:rsidP="007B0E75">
      <w:pPr>
        <w:spacing w:after="0" w:line="240" w:lineRule="auto"/>
        <w:jc w:val="both"/>
        <w:rPr>
          <w:rFonts w:ascii="Times New Roman" w:hAnsi="Times New Roman"/>
          <w:color w:val="202020"/>
          <w:sz w:val="24"/>
          <w:szCs w:val="24"/>
          <w:u w:val="single"/>
          <w:shd w:val="clear" w:color="auto" w:fill="FFFFFF"/>
        </w:rPr>
      </w:pPr>
      <w:r w:rsidRPr="00957251">
        <w:rPr>
          <w:rFonts w:ascii="Times New Roman" w:hAnsi="Times New Roman"/>
          <w:spacing w:val="-5"/>
          <w:sz w:val="24"/>
          <w:szCs w:val="24"/>
        </w:rPr>
        <w:t>Käesoleva sead</w:t>
      </w:r>
      <w:r w:rsidRPr="005058D8">
        <w:rPr>
          <w:rFonts w:ascii="Times New Roman" w:hAnsi="Times New Roman"/>
          <w:spacing w:val="-5"/>
          <w:sz w:val="24"/>
          <w:szCs w:val="24"/>
        </w:rPr>
        <w:t xml:space="preserve">use § 1 </w:t>
      </w:r>
      <w:r w:rsidRPr="005058D8">
        <w:rPr>
          <w:rFonts w:ascii="Times New Roman" w:hAnsi="Times New Roman"/>
          <w:sz w:val="24"/>
          <w:szCs w:val="24"/>
        </w:rPr>
        <w:t>punktid 1, 4, 5, 2</w:t>
      </w:r>
      <w:r>
        <w:rPr>
          <w:rFonts w:ascii="Times New Roman" w:hAnsi="Times New Roman"/>
          <w:sz w:val="24"/>
          <w:szCs w:val="24"/>
        </w:rPr>
        <w:t>4</w:t>
      </w:r>
      <w:r w:rsidRPr="005058D8">
        <w:rPr>
          <w:rFonts w:ascii="Times New Roman" w:hAnsi="Times New Roman"/>
          <w:sz w:val="24"/>
          <w:szCs w:val="24"/>
        </w:rPr>
        <w:t>, 2</w:t>
      </w:r>
      <w:r>
        <w:rPr>
          <w:rFonts w:ascii="Times New Roman" w:hAnsi="Times New Roman"/>
          <w:sz w:val="24"/>
          <w:szCs w:val="24"/>
        </w:rPr>
        <w:t>5</w:t>
      </w:r>
      <w:r w:rsidRPr="005058D8">
        <w:rPr>
          <w:rFonts w:ascii="Times New Roman" w:hAnsi="Times New Roman"/>
          <w:sz w:val="24"/>
          <w:szCs w:val="24"/>
        </w:rPr>
        <w:t>, 4</w:t>
      </w:r>
      <w:r w:rsidR="002310B4">
        <w:rPr>
          <w:rFonts w:ascii="Times New Roman" w:hAnsi="Times New Roman"/>
          <w:sz w:val="24"/>
          <w:szCs w:val="24"/>
        </w:rPr>
        <w:t>7</w:t>
      </w:r>
      <w:r w:rsidRPr="005058D8">
        <w:rPr>
          <w:rFonts w:ascii="Times New Roman" w:hAnsi="Times New Roman"/>
          <w:sz w:val="24"/>
          <w:szCs w:val="24"/>
        </w:rPr>
        <w:t>, 5</w:t>
      </w:r>
      <w:r w:rsidR="002310B4">
        <w:rPr>
          <w:rFonts w:ascii="Times New Roman" w:hAnsi="Times New Roman"/>
          <w:sz w:val="24"/>
          <w:szCs w:val="24"/>
        </w:rPr>
        <w:t>8</w:t>
      </w:r>
      <w:r w:rsidRPr="005058D8">
        <w:rPr>
          <w:rFonts w:ascii="Times New Roman" w:hAnsi="Times New Roman"/>
          <w:sz w:val="24"/>
          <w:szCs w:val="24"/>
        </w:rPr>
        <w:t>–</w:t>
      </w:r>
      <w:r w:rsidR="002310B4">
        <w:rPr>
          <w:rFonts w:ascii="Times New Roman" w:hAnsi="Times New Roman"/>
          <w:sz w:val="24"/>
          <w:szCs w:val="24"/>
        </w:rPr>
        <w:t>61</w:t>
      </w:r>
      <w:r w:rsidRPr="005058D8">
        <w:rPr>
          <w:rFonts w:ascii="Times New Roman" w:hAnsi="Times New Roman"/>
          <w:sz w:val="24"/>
          <w:szCs w:val="24"/>
        </w:rPr>
        <w:t xml:space="preserve">, </w:t>
      </w:r>
      <w:r w:rsidR="002310B4">
        <w:rPr>
          <w:rFonts w:ascii="Times New Roman" w:hAnsi="Times New Roman"/>
          <w:sz w:val="24"/>
          <w:szCs w:val="24"/>
        </w:rPr>
        <w:t>63</w:t>
      </w:r>
      <w:r w:rsidRPr="005058D8">
        <w:rPr>
          <w:rFonts w:ascii="Times New Roman" w:hAnsi="Times New Roman"/>
          <w:sz w:val="24"/>
          <w:szCs w:val="24"/>
        </w:rPr>
        <w:t>, 6</w:t>
      </w:r>
      <w:r w:rsidR="002310B4">
        <w:rPr>
          <w:rFonts w:ascii="Times New Roman" w:hAnsi="Times New Roman"/>
          <w:sz w:val="24"/>
          <w:szCs w:val="24"/>
        </w:rPr>
        <w:t>5</w:t>
      </w:r>
      <w:r w:rsidRPr="005058D8">
        <w:rPr>
          <w:rFonts w:ascii="Times New Roman" w:hAnsi="Times New Roman"/>
          <w:spacing w:val="-5"/>
          <w:sz w:val="24"/>
          <w:szCs w:val="24"/>
        </w:rPr>
        <w:t>–</w:t>
      </w:r>
      <w:r w:rsidRPr="005058D8">
        <w:rPr>
          <w:rFonts w:ascii="Times New Roman" w:hAnsi="Times New Roman"/>
          <w:sz w:val="24"/>
          <w:szCs w:val="24"/>
        </w:rPr>
        <w:t>6</w:t>
      </w:r>
      <w:r w:rsidR="002310B4">
        <w:rPr>
          <w:rFonts w:ascii="Times New Roman" w:hAnsi="Times New Roman"/>
          <w:sz w:val="24"/>
          <w:szCs w:val="24"/>
        </w:rPr>
        <w:t>8</w:t>
      </w:r>
      <w:r w:rsidRPr="005058D8">
        <w:rPr>
          <w:rFonts w:ascii="Times New Roman" w:hAnsi="Times New Roman"/>
          <w:sz w:val="24"/>
          <w:szCs w:val="24"/>
        </w:rPr>
        <w:t xml:space="preserve"> </w:t>
      </w:r>
      <w:r>
        <w:rPr>
          <w:rFonts w:ascii="Times New Roman" w:hAnsi="Times New Roman"/>
          <w:sz w:val="24"/>
          <w:szCs w:val="24"/>
        </w:rPr>
        <w:t xml:space="preserve">ja </w:t>
      </w:r>
      <w:r w:rsidR="002310B4">
        <w:rPr>
          <w:rFonts w:ascii="Times New Roman" w:hAnsi="Times New Roman"/>
          <w:sz w:val="24"/>
          <w:szCs w:val="24"/>
        </w:rPr>
        <w:t>71–75</w:t>
      </w:r>
      <w:r>
        <w:rPr>
          <w:rFonts w:ascii="Times New Roman" w:hAnsi="Times New Roman"/>
          <w:sz w:val="24"/>
          <w:szCs w:val="24"/>
        </w:rPr>
        <w:t xml:space="preserve"> </w:t>
      </w:r>
      <w:r w:rsidRPr="00957251">
        <w:rPr>
          <w:rFonts w:ascii="Times New Roman" w:hAnsi="Times New Roman"/>
          <w:sz w:val="24"/>
          <w:szCs w:val="24"/>
        </w:rPr>
        <w:t>jõustuvad 2026. aasta 1. jaanuaril.</w:t>
      </w:r>
    </w:p>
    <w:p w14:paraId="3F378FF2" w14:textId="77777777" w:rsidR="00314BE4" w:rsidRDefault="00314BE4" w:rsidP="007C2FDE">
      <w:pPr>
        <w:spacing w:after="0" w:line="240" w:lineRule="auto"/>
        <w:jc w:val="both"/>
        <w:rPr>
          <w:rFonts w:ascii="Times New Roman" w:hAnsi="Times New Roman"/>
          <w:color w:val="202020"/>
          <w:sz w:val="24"/>
          <w:szCs w:val="24"/>
          <w:u w:val="single"/>
          <w:shd w:val="clear" w:color="auto" w:fill="FFFFFF"/>
        </w:rPr>
      </w:pPr>
    </w:p>
    <w:p w14:paraId="519A19BE" w14:textId="77777777" w:rsidR="00314BE4" w:rsidRDefault="00314BE4" w:rsidP="007C2FDE">
      <w:pPr>
        <w:spacing w:after="0" w:line="240" w:lineRule="auto"/>
        <w:jc w:val="both"/>
        <w:rPr>
          <w:rFonts w:ascii="Times New Roman" w:hAnsi="Times New Roman"/>
          <w:color w:val="202020"/>
          <w:sz w:val="24"/>
          <w:szCs w:val="24"/>
          <w:u w:val="single"/>
          <w:shd w:val="clear" w:color="auto" w:fill="FFFFFF"/>
        </w:rPr>
      </w:pPr>
    </w:p>
    <w:p w14:paraId="1FDA7E45" w14:textId="77777777" w:rsidR="00957251" w:rsidRPr="00957251" w:rsidRDefault="00957251" w:rsidP="00957251">
      <w:pPr>
        <w:spacing w:after="0" w:line="240" w:lineRule="auto"/>
        <w:ind w:left="-5" w:hanging="10"/>
        <w:jc w:val="both"/>
        <w:rPr>
          <w:rFonts w:ascii="Times New Roman" w:eastAsia="Times New Roman" w:hAnsi="Times New Roman"/>
          <w:sz w:val="24"/>
          <w:lang w:eastAsia="et-EE"/>
        </w:rPr>
      </w:pPr>
      <w:r w:rsidRPr="00957251">
        <w:rPr>
          <w:rFonts w:ascii="Times New Roman" w:eastAsia="Times New Roman" w:hAnsi="Times New Roman"/>
          <w:sz w:val="24"/>
          <w:lang w:eastAsia="et-EE"/>
        </w:rPr>
        <w:t xml:space="preserve">Lauri Hussar </w:t>
      </w:r>
    </w:p>
    <w:p w14:paraId="1C2AD44B" w14:textId="77777777" w:rsidR="00957251" w:rsidRPr="00957251" w:rsidRDefault="00957251" w:rsidP="00957251">
      <w:pPr>
        <w:spacing w:after="0" w:line="240" w:lineRule="auto"/>
        <w:ind w:left="-5" w:hanging="10"/>
        <w:jc w:val="both"/>
        <w:rPr>
          <w:rFonts w:ascii="Times New Roman" w:eastAsia="Times New Roman" w:hAnsi="Times New Roman"/>
          <w:sz w:val="24"/>
          <w:lang w:eastAsia="et-EE"/>
        </w:rPr>
      </w:pPr>
      <w:r w:rsidRPr="00957251">
        <w:rPr>
          <w:rFonts w:ascii="Times New Roman" w:eastAsia="Times New Roman" w:hAnsi="Times New Roman"/>
          <w:sz w:val="24"/>
          <w:lang w:eastAsia="et-EE"/>
        </w:rPr>
        <w:t xml:space="preserve">Riigikogu esimees </w:t>
      </w:r>
    </w:p>
    <w:p w14:paraId="321EEFB4" w14:textId="77777777" w:rsidR="00957251" w:rsidRPr="00957251" w:rsidRDefault="00957251" w:rsidP="00957251">
      <w:pPr>
        <w:spacing w:after="0" w:line="240" w:lineRule="auto"/>
        <w:ind w:left="-5" w:hanging="10"/>
        <w:jc w:val="both"/>
        <w:rPr>
          <w:rFonts w:ascii="Times New Roman" w:eastAsia="Times New Roman" w:hAnsi="Times New Roman"/>
          <w:sz w:val="24"/>
          <w:lang w:eastAsia="et-EE"/>
        </w:rPr>
      </w:pPr>
    </w:p>
    <w:p w14:paraId="67DE978B" w14:textId="1CE6DA66" w:rsidR="00957251" w:rsidRPr="00957251" w:rsidRDefault="00957251" w:rsidP="00957251">
      <w:pPr>
        <w:spacing w:after="0" w:line="240" w:lineRule="auto"/>
        <w:ind w:left="-5" w:hanging="10"/>
        <w:jc w:val="both"/>
        <w:rPr>
          <w:rFonts w:ascii="Times New Roman" w:eastAsia="Times New Roman" w:hAnsi="Times New Roman"/>
          <w:sz w:val="24"/>
          <w:lang w:eastAsia="et-EE"/>
        </w:rPr>
      </w:pPr>
      <w:r w:rsidRPr="00957251">
        <w:rPr>
          <w:rFonts w:ascii="Times New Roman" w:eastAsia="Times New Roman" w:hAnsi="Times New Roman"/>
          <w:sz w:val="24"/>
          <w:lang w:eastAsia="et-EE"/>
        </w:rPr>
        <w:t xml:space="preserve">Tallinn, </w:t>
      </w:r>
      <w:del w:id="51" w:author="Moonika Kuusk - JUSTDIGI" w:date="2025-01-29T15:09:00Z" w16du:dateUtc="2025-01-29T13:09:00Z">
        <w:r w:rsidRPr="00957251" w:rsidDel="00603CF8">
          <w:rPr>
            <w:rFonts w:ascii="Times New Roman" w:eastAsia="Times New Roman" w:hAnsi="Times New Roman"/>
            <w:sz w:val="24"/>
            <w:lang w:eastAsia="et-EE"/>
          </w:rPr>
          <w:delText>„</w:delText>
        </w:r>
      </w:del>
      <w:r w:rsidRPr="00957251">
        <w:rPr>
          <w:rFonts w:ascii="Times New Roman" w:eastAsia="Times New Roman" w:hAnsi="Times New Roman"/>
          <w:sz w:val="24"/>
          <w:lang w:eastAsia="et-EE"/>
        </w:rPr>
        <w:t>.....</w:t>
      </w:r>
      <w:ins w:id="52" w:author="Moonika Kuusk - JUSTDIGI" w:date="2025-01-29T15:09:00Z" w16du:dateUtc="2025-01-29T13:09:00Z">
        <w:r w:rsidR="00603CF8">
          <w:rPr>
            <w:rFonts w:ascii="Times New Roman" w:eastAsia="Times New Roman" w:hAnsi="Times New Roman"/>
            <w:sz w:val="24"/>
            <w:lang w:eastAsia="et-EE"/>
          </w:rPr>
          <w:t xml:space="preserve"> </w:t>
        </w:r>
      </w:ins>
      <w:del w:id="53" w:author="Moonika Kuusk - JUSTDIGI" w:date="2025-01-29T15:09:00Z" w16du:dateUtc="2025-01-29T13:09:00Z">
        <w:r w:rsidRPr="00957251" w:rsidDel="00603CF8">
          <w:rPr>
            <w:rFonts w:ascii="Times New Roman" w:eastAsia="Times New Roman" w:hAnsi="Times New Roman"/>
            <w:sz w:val="24"/>
            <w:lang w:eastAsia="et-EE"/>
          </w:rPr>
          <w:delText>“</w:delText>
        </w:r>
      </w:del>
      <w:r w:rsidRPr="00957251">
        <w:rPr>
          <w:rFonts w:ascii="Times New Roman" w:eastAsia="Times New Roman" w:hAnsi="Times New Roman"/>
          <w:sz w:val="24"/>
          <w:lang w:eastAsia="et-EE"/>
        </w:rPr>
        <w:t>....................202</w:t>
      </w:r>
      <w:r w:rsidR="0008162A">
        <w:rPr>
          <w:rFonts w:ascii="Times New Roman" w:eastAsia="Times New Roman" w:hAnsi="Times New Roman"/>
          <w:sz w:val="24"/>
          <w:lang w:eastAsia="et-EE"/>
        </w:rPr>
        <w:t>5</w:t>
      </w:r>
      <w:r w:rsidRPr="00957251">
        <w:rPr>
          <w:rFonts w:ascii="Times New Roman" w:eastAsia="Times New Roman" w:hAnsi="Times New Roman"/>
          <w:sz w:val="24"/>
          <w:lang w:eastAsia="et-EE"/>
        </w:rPr>
        <w:t xml:space="preserve">. a </w:t>
      </w:r>
    </w:p>
    <w:p w14:paraId="61689074" w14:textId="77777777" w:rsidR="00957251" w:rsidRPr="00957251" w:rsidRDefault="00957251" w:rsidP="00957251">
      <w:pPr>
        <w:spacing w:after="0" w:line="240" w:lineRule="auto"/>
        <w:ind w:left="-5" w:hanging="10"/>
        <w:jc w:val="both"/>
        <w:rPr>
          <w:rFonts w:ascii="Times New Roman" w:eastAsia="Times New Roman" w:hAnsi="Times New Roman"/>
          <w:sz w:val="24"/>
          <w:lang w:eastAsia="et-EE"/>
        </w:rPr>
      </w:pPr>
    </w:p>
    <w:p w14:paraId="037A8DA2" w14:textId="33EEB069" w:rsidR="00957251" w:rsidRPr="00957251" w:rsidRDefault="00957251" w:rsidP="00957251">
      <w:pPr>
        <w:spacing w:after="0" w:line="240" w:lineRule="auto"/>
        <w:ind w:left="-5" w:hanging="10"/>
        <w:jc w:val="both"/>
        <w:rPr>
          <w:rFonts w:ascii="Times New Roman" w:eastAsia="Times New Roman" w:hAnsi="Times New Roman"/>
          <w:sz w:val="24"/>
          <w:lang w:eastAsia="et-EE"/>
        </w:rPr>
      </w:pPr>
      <w:r w:rsidRPr="00957251">
        <w:rPr>
          <w:rFonts w:ascii="Times New Roman" w:eastAsia="Times New Roman" w:hAnsi="Times New Roman"/>
          <w:sz w:val="24"/>
          <w:lang w:eastAsia="et-EE"/>
        </w:rPr>
        <w:t xml:space="preserve">Algatab Vabariigi Valitsus </w:t>
      </w:r>
      <w:del w:id="54" w:author="Moonika Kuusk - JUSTDIGI" w:date="2025-01-29T15:09:00Z" w16du:dateUtc="2025-01-29T13:09:00Z">
        <w:r w:rsidRPr="00957251" w:rsidDel="00EA5A09">
          <w:rPr>
            <w:rFonts w:ascii="Times New Roman" w:eastAsia="Times New Roman" w:hAnsi="Times New Roman"/>
            <w:sz w:val="24"/>
            <w:lang w:eastAsia="et-EE"/>
          </w:rPr>
          <w:delText>„</w:delText>
        </w:r>
      </w:del>
      <w:r w:rsidRPr="00957251">
        <w:rPr>
          <w:rFonts w:ascii="Times New Roman" w:eastAsia="Times New Roman" w:hAnsi="Times New Roman"/>
          <w:sz w:val="24"/>
          <w:lang w:eastAsia="et-EE"/>
        </w:rPr>
        <w:t>.....</w:t>
      </w:r>
      <w:ins w:id="55" w:author="Moonika Kuusk - JUSTDIGI" w:date="2025-01-29T15:09:00Z" w16du:dateUtc="2025-01-29T13:09:00Z">
        <w:r w:rsidR="00EA5A09">
          <w:rPr>
            <w:rFonts w:ascii="Times New Roman" w:eastAsia="Times New Roman" w:hAnsi="Times New Roman"/>
            <w:sz w:val="24"/>
            <w:lang w:eastAsia="et-EE"/>
          </w:rPr>
          <w:t xml:space="preserve"> </w:t>
        </w:r>
      </w:ins>
      <w:del w:id="56" w:author="Moonika Kuusk - JUSTDIGI" w:date="2025-01-29T15:09:00Z" w16du:dateUtc="2025-01-29T13:09:00Z">
        <w:r w:rsidRPr="00957251" w:rsidDel="00EA5A09">
          <w:rPr>
            <w:rFonts w:ascii="Times New Roman" w:eastAsia="Times New Roman" w:hAnsi="Times New Roman"/>
            <w:sz w:val="24"/>
            <w:lang w:eastAsia="et-EE"/>
          </w:rPr>
          <w:delText>“</w:delText>
        </w:r>
      </w:del>
      <w:r w:rsidRPr="00957251">
        <w:rPr>
          <w:rFonts w:ascii="Times New Roman" w:eastAsia="Times New Roman" w:hAnsi="Times New Roman"/>
          <w:sz w:val="24"/>
          <w:lang w:eastAsia="et-EE"/>
        </w:rPr>
        <w:t>.......................202</w:t>
      </w:r>
      <w:r w:rsidR="0008162A">
        <w:rPr>
          <w:rFonts w:ascii="Times New Roman" w:eastAsia="Times New Roman" w:hAnsi="Times New Roman"/>
          <w:sz w:val="24"/>
          <w:lang w:eastAsia="et-EE"/>
        </w:rPr>
        <w:t>5</w:t>
      </w:r>
      <w:r w:rsidRPr="00957251">
        <w:rPr>
          <w:rFonts w:ascii="Times New Roman" w:eastAsia="Times New Roman" w:hAnsi="Times New Roman"/>
          <w:sz w:val="24"/>
          <w:lang w:eastAsia="et-EE"/>
        </w:rPr>
        <w:t xml:space="preserve">. a </w:t>
      </w:r>
    </w:p>
    <w:p w14:paraId="0F982B03" w14:textId="77777777" w:rsidR="00957251" w:rsidRPr="00957251" w:rsidRDefault="00957251" w:rsidP="00957251">
      <w:pPr>
        <w:spacing w:after="0" w:line="240" w:lineRule="auto"/>
        <w:ind w:left="-5" w:hanging="10"/>
        <w:jc w:val="both"/>
        <w:rPr>
          <w:rFonts w:ascii="Times New Roman" w:eastAsia="Times New Roman" w:hAnsi="Times New Roman"/>
          <w:sz w:val="24"/>
          <w:lang w:eastAsia="et-EE"/>
        </w:rPr>
      </w:pPr>
    </w:p>
    <w:p w14:paraId="5BB6DD8B" w14:textId="77777777" w:rsidR="00957251" w:rsidRPr="00957251" w:rsidRDefault="00957251" w:rsidP="00957251">
      <w:pPr>
        <w:spacing w:after="0" w:line="240" w:lineRule="auto"/>
        <w:ind w:left="-5" w:hanging="10"/>
        <w:jc w:val="both"/>
        <w:rPr>
          <w:rFonts w:ascii="Times New Roman" w:eastAsia="Times New Roman" w:hAnsi="Times New Roman"/>
          <w:sz w:val="24"/>
          <w:lang w:eastAsia="et-EE"/>
        </w:rPr>
      </w:pPr>
    </w:p>
    <w:p w14:paraId="115DF3F7" w14:textId="77777777" w:rsidR="00957251" w:rsidRPr="00957251" w:rsidRDefault="00957251" w:rsidP="00957251">
      <w:pPr>
        <w:spacing w:after="14" w:line="249" w:lineRule="auto"/>
        <w:ind w:left="-5" w:hanging="10"/>
        <w:jc w:val="both"/>
        <w:rPr>
          <w:rFonts w:ascii="Times New Roman" w:eastAsia="Times New Roman" w:hAnsi="Times New Roman"/>
          <w:sz w:val="24"/>
          <w:lang w:eastAsia="et-EE"/>
        </w:rPr>
      </w:pPr>
      <w:r w:rsidRPr="00957251">
        <w:rPr>
          <w:rFonts w:ascii="Times New Roman" w:eastAsia="Times New Roman" w:hAnsi="Times New Roman"/>
          <w:sz w:val="24"/>
          <w:lang w:eastAsia="et-EE"/>
        </w:rPr>
        <w:t>[allkirjastaja nimi ja ametinimetus]</w:t>
      </w:r>
    </w:p>
    <w:p w14:paraId="5C6515BB" w14:textId="77777777" w:rsidR="007C2FDE" w:rsidRPr="001433D6" w:rsidRDefault="007C2FDE">
      <w:pPr>
        <w:spacing w:after="0" w:line="240" w:lineRule="auto"/>
        <w:jc w:val="both"/>
        <w:rPr>
          <w:rFonts w:ascii="Times New Roman" w:hAnsi="Times New Roman"/>
          <w:b/>
          <w:spacing w:val="-5"/>
          <w:sz w:val="24"/>
          <w:szCs w:val="24"/>
        </w:rPr>
      </w:pPr>
    </w:p>
    <w:sectPr w:rsidR="007C2FDE" w:rsidRPr="001433D6">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Katariina Kärsten - JUSTDIGI" w:date="2025-02-12T17:36:00Z" w:initials="KK">
    <w:p w14:paraId="233AD44A" w14:textId="77777777" w:rsidR="00270691" w:rsidRDefault="00270691" w:rsidP="00270691">
      <w:pPr>
        <w:pStyle w:val="Kommentaaritekst"/>
      </w:pPr>
      <w:r>
        <w:rPr>
          <w:rStyle w:val="Kommentaariviide"/>
        </w:rPr>
        <w:annotationRef/>
      </w:r>
      <w:r>
        <w:t xml:space="preserve">Kuna tegu paragrahvi pealkirjaga, siis esitame jutumärkide sees oleva teksti paksus kirjas. </w:t>
      </w:r>
    </w:p>
  </w:comment>
  <w:comment w:id="12" w:author="Katariina Kärsten - JUSTDIGI" w:date="2025-02-12T17:37:00Z" w:initials="KK">
    <w:p w14:paraId="1514C940" w14:textId="77777777" w:rsidR="00364F6F" w:rsidRDefault="00364F6F" w:rsidP="00364F6F">
      <w:pPr>
        <w:pStyle w:val="Kommentaaritekst"/>
      </w:pPr>
      <w:r>
        <w:rPr>
          <w:rStyle w:val="Kommentaariviide"/>
        </w:rPr>
        <w:annotationRef/>
      </w:r>
      <w:r>
        <w:t xml:space="preserve">Piisab, kui nimetada "vastavas käändes" üks kord muutmispunkti lõpus. </w:t>
      </w:r>
    </w:p>
  </w:comment>
  <w:comment w:id="15" w:author="Katariina Kärsten - JUSTDIGI" w:date="2025-02-12T17:57:00Z" w:initials="KK">
    <w:p w14:paraId="3C8F64F7" w14:textId="77777777" w:rsidR="00091983" w:rsidRDefault="00091983" w:rsidP="00091983">
      <w:pPr>
        <w:pStyle w:val="Kommentaaritekst"/>
      </w:pPr>
      <w:r>
        <w:rPr>
          <w:rStyle w:val="Kommentaariviide"/>
        </w:rPr>
        <w:annotationRef/>
      </w:r>
      <w:r>
        <w:t xml:space="preserve">Jutumärkide vahel on rohkem kui üks sõna, seepärast "sõna" ainsuses siin ei sobi, tuleb asendada "tekstiosaga". </w:t>
      </w:r>
    </w:p>
  </w:comment>
  <w:comment w:id="36" w:author="Katariina Kärsten - JUSTDIGI" w:date="2025-02-12T17:42:00Z" w:initials="KK">
    <w:p w14:paraId="4FCC9762" w14:textId="358ABD3B" w:rsidR="00BD1175" w:rsidRDefault="00BD1175" w:rsidP="00BD1175">
      <w:pPr>
        <w:pStyle w:val="Kommentaaritekst"/>
      </w:pPr>
      <w:r>
        <w:rPr>
          <w:rStyle w:val="Kommentaariviide"/>
        </w:rPr>
        <w:annotationRef/>
      </w:r>
      <w:r>
        <w:t xml:space="preserve">"üksteisele" jätab siin lahtiseks, kas laenu võidakse anda üksnes KOV üksus ja valitseva mõju all olev üksus vastastikku või võivad ka valitseva mõju all olevad üksused omavahel laenu anda? Esimesel juhul tuleks kasutada sõna "teineteisele". Teisel juhul tuleks sõnastus pikemalt lahti kirjutada, et tähendus oleks asjaosalistele üheselt mõistetav. </w:t>
      </w:r>
    </w:p>
  </w:comment>
  <w:comment w:id="37" w:author="Katariina Kärsten - JUSTDIGI" w:date="2025-02-11T16:56:00Z" w:initials="KK">
    <w:p w14:paraId="608D25B1" w14:textId="35D9D87F" w:rsidR="003D7A8A" w:rsidRDefault="003D7A8A" w:rsidP="003D7A8A">
      <w:pPr>
        <w:pStyle w:val="Kommentaaritekst"/>
      </w:pPr>
      <w:r>
        <w:rPr>
          <w:rStyle w:val="Kommentaariviide"/>
        </w:rPr>
        <w:annotationRef/>
      </w:r>
      <w:r>
        <w:t xml:space="preserve">Normi parema jälgitavuse huvides soovitame kõik laenu andmise eeldused esitada loetelus, näiteks nõnda: </w:t>
      </w:r>
    </w:p>
    <w:p w14:paraId="21EBE5E6" w14:textId="77777777" w:rsidR="003D7A8A" w:rsidRDefault="003D7A8A" w:rsidP="003D7A8A">
      <w:pPr>
        <w:pStyle w:val="Kommentaaritekst"/>
      </w:pPr>
      <w:r>
        <w:t>(2</w:t>
      </w:r>
      <w:r>
        <w:rPr>
          <w:vertAlign w:val="superscript"/>
        </w:rPr>
        <w:t>4</w:t>
      </w:r>
      <w:r>
        <w:t xml:space="preserve">) </w:t>
      </w:r>
      <w:r>
        <w:rPr>
          <w:color w:val="202020"/>
          <w:highlight w:val="white"/>
        </w:rPr>
        <w:t>Kohaliku omavalitsuse üksuse valitseva mõju all oleval üksusel on lubatud laenu anda ainult järgmistel tingimustel:</w:t>
      </w:r>
    </w:p>
    <w:p w14:paraId="71DF5FED" w14:textId="77777777" w:rsidR="003D7A8A" w:rsidRDefault="003D7A8A" w:rsidP="003D7A8A">
      <w:pPr>
        <w:pStyle w:val="Kommentaaritekst"/>
      </w:pPr>
      <w:r>
        <w:rPr>
          <w:color w:val="202020"/>
          <w:highlight w:val="white"/>
        </w:rPr>
        <w:t xml:space="preserve">1) laenu andmine on põhikirja järgi äriühingu, sihtasutuse või mittetulundusühingu </w:t>
      </w:r>
      <w:r>
        <w:t>põhitegevus;</w:t>
      </w:r>
      <w:r>
        <w:rPr>
          <w:color w:val="202020"/>
          <w:highlight w:val="white"/>
        </w:rPr>
        <w:t xml:space="preserve"> </w:t>
      </w:r>
    </w:p>
    <w:p w14:paraId="216FE9DB" w14:textId="77777777" w:rsidR="003D7A8A" w:rsidRDefault="003D7A8A" w:rsidP="003D7A8A">
      <w:pPr>
        <w:pStyle w:val="Kommentaaritekst"/>
      </w:pPr>
      <w:r>
        <w:t xml:space="preserve">2) laenu antakse </w:t>
      </w:r>
      <w:r>
        <w:rPr>
          <w:color w:val="202020"/>
          <w:highlight w:val="white"/>
        </w:rPr>
        <w:t>äriühingu, sihtasutuse ja mittetulundusühingu oma vahendite arvelt;</w:t>
      </w:r>
    </w:p>
    <w:p w14:paraId="5D6B399E" w14:textId="77777777" w:rsidR="003D7A8A" w:rsidRDefault="003D7A8A" w:rsidP="003D7A8A">
      <w:pPr>
        <w:pStyle w:val="Kommentaaritekst"/>
      </w:pPr>
      <w:r>
        <w:t xml:space="preserve">3) laenu antakse ainult </w:t>
      </w:r>
      <w:r>
        <w:rPr>
          <w:color w:val="202020"/>
          <w:highlight w:val="white"/>
        </w:rPr>
        <w:t>sotsiaalsest eesmärgist lähtuvalt piiratud</w:t>
      </w:r>
      <w:r>
        <w:t xml:space="preserve"> ringile füüsilistele isikutele;</w:t>
      </w:r>
    </w:p>
    <w:p w14:paraId="25F8C880" w14:textId="77777777" w:rsidR="003D7A8A" w:rsidRDefault="003D7A8A" w:rsidP="003D7A8A">
      <w:pPr>
        <w:pStyle w:val="Kommentaaritekst"/>
      </w:pPr>
      <w:r>
        <w:t xml:space="preserve">4) laenu antakse </w:t>
      </w:r>
      <w:r>
        <w:rPr>
          <w:color w:val="202020"/>
          <w:highlight w:val="white"/>
        </w:rPr>
        <w:t>turutingimustest madalama intressiga või muudel turul kehtivatest tingimustest soodsamatel tingimustel.</w:t>
      </w:r>
    </w:p>
  </w:comment>
  <w:comment w:id="39" w:author="Moonika Kuusk - JUSTDIGI" w:date="2025-01-31T10:02:00Z" w:initials="MK">
    <w:p w14:paraId="02C135BE" w14:textId="6FEE3C32" w:rsidR="00B104EF" w:rsidRDefault="00B104EF" w:rsidP="00B104EF">
      <w:pPr>
        <w:pStyle w:val="Kommentaaritekst"/>
      </w:pPr>
      <w:r>
        <w:rPr>
          <w:rStyle w:val="Kommentaariviide"/>
        </w:rPr>
        <w:annotationRef/>
      </w:r>
      <w:r>
        <w:t xml:space="preserve">Kas siin peaks olema lahku "oma vahendite" tähenduses "enda vahendite arvelt" või "omavahendite" (termin: </w:t>
      </w:r>
      <w:r>
        <w:rPr>
          <w:color w:val="0E1013"/>
          <w:highlight w:val="white"/>
        </w:rPr>
        <w:t>ettevõttesse paigutatud ettevõtja(te) oma raha (nt säästud, pärandus)</w:t>
      </w:r>
      <w:r>
        <w:t>).</w:t>
      </w:r>
    </w:p>
  </w:comment>
  <w:comment w:id="48" w:author="Katariina Kärsten - JUSTDIGI" w:date="2025-02-12T17:55:00Z" w:initials="KK">
    <w:p w14:paraId="4D898D38" w14:textId="77777777" w:rsidR="000E2ADD" w:rsidRDefault="000E2ADD" w:rsidP="000E2ADD">
      <w:pPr>
        <w:pStyle w:val="Kommentaaritekst"/>
      </w:pPr>
      <w:r>
        <w:rPr>
          <w:rStyle w:val="Kommentaariviide"/>
        </w:rPr>
        <w:annotationRef/>
      </w:r>
      <w:r>
        <w:t xml:space="preserve">Palume kontrollida, kas viide §-le 36 on siin asjakohane. Kui EN kohased KOFS § 37-38 muudatused on plaanitud jõustada 01.01.2026, siis EN kohased § 36 muudatused peaksid jõustuma üldises korras ning kõnealune üleminekusäte ei peaks seetõttu § 36 nõudeid käsitlema.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3AD44A" w15:done="0"/>
  <w15:commentEx w15:paraId="1514C940" w15:done="0"/>
  <w15:commentEx w15:paraId="3C8F64F7" w15:done="0"/>
  <w15:commentEx w15:paraId="4FCC9762" w15:done="0"/>
  <w15:commentEx w15:paraId="25F8C880" w15:done="0"/>
  <w15:commentEx w15:paraId="02C135BE" w15:done="0"/>
  <w15:commentEx w15:paraId="4D898D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35644E" w16cex:dateUtc="2025-02-12T15:36:00Z"/>
  <w16cex:commentExtensible w16cex:durableId="5EE1B881" w16cex:dateUtc="2025-02-12T15:37:00Z"/>
  <w16cex:commentExtensible w16cex:durableId="49BA7145" w16cex:dateUtc="2025-02-12T15:57:00Z"/>
  <w16cex:commentExtensible w16cex:durableId="5E11D9C1" w16cex:dateUtc="2025-02-12T15:42:00Z"/>
  <w16cex:commentExtensible w16cex:durableId="760A147C" w16cex:dateUtc="2025-02-11T14:56:00Z"/>
  <w16cex:commentExtensible w16cex:durableId="63654D88" w16cex:dateUtc="2025-01-31T08:02:00Z"/>
  <w16cex:commentExtensible w16cex:durableId="01DFE23A" w16cex:dateUtc="2025-02-12T1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3AD44A" w16cid:durableId="2635644E"/>
  <w16cid:commentId w16cid:paraId="1514C940" w16cid:durableId="5EE1B881"/>
  <w16cid:commentId w16cid:paraId="3C8F64F7" w16cid:durableId="49BA7145"/>
  <w16cid:commentId w16cid:paraId="4FCC9762" w16cid:durableId="5E11D9C1"/>
  <w16cid:commentId w16cid:paraId="25F8C880" w16cid:durableId="760A147C"/>
  <w16cid:commentId w16cid:paraId="02C135BE" w16cid:durableId="63654D88"/>
  <w16cid:commentId w16cid:paraId="4D898D38" w16cid:durableId="01DFE2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A2F8C" w14:textId="77777777" w:rsidR="00626839" w:rsidRDefault="00626839" w:rsidP="00935867">
      <w:pPr>
        <w:spacing w:after="0" w:line="240" w:lineRule="auto"/>
      </w:pPr>
      <w:r>
        <w:separator/>
      </w:r>
    </w:p>
  </w:endnote>
  <w:endnote w:type="continuationSeparator" w:id="0">
    <w:p w14:paraId="0F219A29" w14:textId="77777777" w:rsidR="00626839" w:rsidRDefault="00626839" w:rsidP="0093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5E2C4" w14:textId="77777777" w:rsidR="00935867" w:rsidRPr="00935867" w:rsidRDefault="00935867">
    <w:pPr>
      <w:pStyle w:val="Jalus"/>
      <w:jc w:val="center"/>
      <w:rPr>
        <w:rFonts w:ascii="Times New Roman" w:hAnsi="Times New Roman"/>
        <w:sz w:val="24"/>
        <w:szCs w:val="24"/>
      </w:rPr>
    </w:pPr>
    <w:r w:rsidRPr="00935867">
      <w:rPr>
        <w:rFonts w:ascii="Times New Roman" w:hAnsi="Times New Roman"/>
        <w:sz w:val="24"/>
        <w:szCs w:val="24"/>
      </w:rPr>
      <w:fldChar w:fldCharType="begin"/>
    </w:r>
    <w:r w:rsidRPr="004D7087">
      <w:rPr>
        <w:rFonts w:ascii="Times New Roman" w:hAnsi="Times New Roman"/>
        <w:sz w:val="24"/>
        <w:szCs w:val="24"/>
      </w:rPr>
      <w:instrText>PAGE   \* MERGEFORMAT</w:instrText>
    </w:r>
    <w:r w:rsidRPr="00935867">
      <w:rPr>
        <w:rFonts w:ascii="Times New Roman" w:hAnsi="Times New Roman"/>
        <w:sz w:val="24"/>
        <w:szCs w:val="24"/>
      </w:rPr>
      <w:fldChar w:fldCharType="separate"/>
    </w:r>
    <w:r w:rsidRPr="004D7087">
      <w:rPr>
        <w:rFonts w:ascii="Times New Roman" w:hAnsi="Times New Roman"/>
        <w:sz w:val="24"/>
        <w:szCs w:val="24"/>
      </w:rPr>
      <w:t>2</w:t>
    </w:r>
    <w:r w:rsidRPr="00935867">
      <w:rPr>
        <w:rFonts w:ascii="Times New Roman" w:hAnsi="Times New Roman"/>
        <w:sz w:val="24"/>
        <w:szCs w:val="24"/>
      </w:rPr>
      <w:fldChar w:fldCharType="end"/>
    </w:r>
  </w:p>
  <w:p w14:paraId="5C4BED85" w14:textId="77777777" w:rsidR="00935867" w:rsidRDefault="0093586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7F91A" w14:textId="77777777" w:rsidR="00626839" w:rsidRDefault="00626839" w:rsidP="00935867">
      <w:pPr>
        <w:spacing w:after="0" w:line="240" w:lineRule="auto"/>
      </w:pPr>
      <w:r>
        <w:separator/>
      </w:r>
    </w:p>
  </w:footnote>
  <w:footnote w:type="continuationSeparator" w:id="0">
    <w:p w14:paraId="4EEDDF18" w14:textId="77777777" w:rsidR="00626839" w:rsidRDefault="00626839" w:rsidP="009358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B551C"/>
    <w:multiLevelType w:val="hybridMultilevel"/>
    <w:tmpl w:val="0E229DE4"/>
    <w:lvl w:ilvl="0" w:tplc="4A7A8B2E">
      <w:start w:val="1"/>
      <w:numFmt w:val="decimal"/>
      <w:lvlText w:val="%1)"/>
      <w:lvlJc w:val="left"/>
      <w:pPr>
        <w:ind w:left="825" w:hanging="46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503CAA"/>
    <w:multiLevelType w:val="multilevel"/>
    <w:tmpl w:val="0436C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E26DF0"/>
    <w:multiLevelType w:val="hybridMultilevel"/>
    <w:tmpl w:val="A12697FA"/>
    <w:lvl w:ilvl="0" w:tplc="E0384AA0">
      <w:start w:val="1"/>
      <w:numFmt w:val="decimal"/>
      <w:lvlText w:val="%1)"/>
      <w:lvlJc w:val="left"/>
      <w:pPr>
        <w:ind w:left="1020" w:hanging="360"/>
      </w:pPr>
    </w:lvl>
    <w:lvl w:ilvl="1" w:tplc="37703DC4">
      <w:start w:val="1"/>
      <w:numFmt w:val="decimal"/>
      <w:lvlText w:val="%2)"/>
      <w:lvlJc w:val="left"/>
      <w:pPr>
        <w:ind w:left="1020" w:hanging="360"/>
      </w:pPr>
    </w:lvl>
    <w:lvl w:ilvl="2" w:tplc="F18AF3A4">
      <w:start w:val="1"/>
      <w:numFmt w:val="decimal"/>
      <w:lvlText w:val="%3)"/>
      <w:lvlJc w:val="left"/>
      <w:pPr>
        <w:ind w:left="1020" w:hanging="360"/>
      </w:pPr>
    </w:lvl>
    <w:lvl w:ilvl="3" w:tplc="9EC0ACE2">
      <w:start w:val="1"/>
      <w:numFmt w:val="decimal"/>
      <w:lvlText w:val="%4)"/>
      <w:lvlJc w:val="left"/>
      <w:pPr>
        <w:ind w:left="1020" w:hanging="360"/>
      </w:pPr>
    </w:lvl>
    <w:lvl w:ilvl="4" w:tplc="C5EEE06C">
      <w:start w:val="1"/>
      <w:numFmt w:val="decimal"/>
      <w:lvlText w:val="%5)"/>
      <w:lvlJc w:val="left"/>
      <w:pPr>
        <w:ind w:left="1020" w:hanging="360"/>
      </w:pPr>
    </w:lvl>
    <w:lvl w:ilvl="5" w:tplc="3E1AB674">
      <w:start w:val="1"/>
      <w:numFmt w:val="decimal"/>
      <w:lvlText w:val="%6)"/>
      <w:lvlJc w:val="left"/>
      <w:pPr>
        <w:ind w:left="1020" w:hanging="360"/>
      </w:pPr>
    </w:lvl>
    <w:lvl w:ilvl="6" w:tplc="2F986634">
      <w:start w:val="1"/>
      <w:numFmt w:val="decimal"/>
      <w:lvlText w:val="%7)"/>
      <w:lvlJc w:val="left"/>
      <w:pPr>
        <w:ind w:left="1020" w:hanging="360"/>
      </w:pPr>
    </w:lvl>
    <w:lvl w:ilvl="7" w:tplc="2F42682E">
      <w:start w:val="1"/>
      <w:numFmt w:val="decimal"/>
      <w:lvlText w:val="%8)"/>
      <w:lvlJc w:val="left"/>
      <w:pPr>
        <w:ind w:left="1020" w:hanging="360"/>
      </w:pPr>
    </w:lvl>
    <w:lvl w:ilvl="8" w:tplc="465CA4AC">
      <w:start w:val="1"/>
      <w:numFmt w:val="decimal"/>
      <w:lvlText w:val="%9)"/>
      <w:lvlJc w:val="left"/>
      <w:pPr>
        <w:ind w:left="1020" w:hanging="360"/>
      </w:pPr>
    </w:lvl>
  </w:abstractNum>
  <w:abstractNum w:abstractNumId="3" w15:restartNumberingAfterBreak="0">
    <w:nsid w:val="21655029"/>
    <w:multiLevelType w:val="hybridMultilevel"/>
    <w:tmpl w:val="E7D2F5B2"/>
    <w:lvl w:ilvl="0" w:tplc="384C2DF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B4286C"/>
    <w:multiLevelType w:val="hybridMultilevel"/>
    <w:tmpl w:val="51E88308"/>
    <w:lvl w:ilvl="0" w:tplc="E8E8C4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B744A7"/>
    <w:multiLevelType w:val="hybridMultilevel"/>
    <w:tmpl w:val="D9DA129C"/>
    <w:lvl w:ilvl="0" w:tplc="4A260E3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583940"/>
    <w:multiLevelType w:val="hybridMultilevel"/>
    <w:tmpl w:val="369095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3ED522D"/>
    <w:multiLevelType w:val="hybridMultilevel"/>
    <w:tmpl w:val="A446B886"/>
    <w:lvl w:ilvl="0" w:tplc="EB083F02">
      <w:start w:val="1"/>
      <w:numFmt w:val="decimal"/>
      <w:lvlText w:val="(%1)"/>
      <w:lvlJc w:val="left"/>
      <w:pPr>
        <w:ind w:left="465" w:hanging="360"/>
      </w:pPr>
      <w:rPr>
        <w:rFonts w:ascii="Calibri" w:hAnsi="Calibri" w:hint="default"/>
        <w:b w:val="0"/>
        <w:color w:val="auto"/>
        <w:sz w:val="22"/>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8" w15:restartNumberingAfterBreak="0">
    <w:nsid w:val="36784669"/>
    <w:multiLevelType w:val="hybridMultilevel"/>
    <w:tmpl w:val="8C76FCA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AAC2A5D"/>
    <w:multiLevelType w:val="hybridMultilevel"/>
    <w:tmpl w:val="EC6695CC"/>
    <w:lvl w:ilvl="0" w:tplc="403CB98A">
      <w:start w:val="1"/>
      <w:numFmt w:val="decimal"/>
      <w:lvlText w:val="%1)"/>
      <w:lvlJc w:val="left"/>
      <w:pPr>
        <w:ind w:left="720" w:hanging="360"/>
      </w:pPr>
    </w:lvl>
    <w:lvl w:ilvl="1" w:tplc="60EA688E">
      <w:start w:val="1"/>
      <w:numFmt w:val="decimal"/>
      <w:lvlText w:val="%2)"/>
      <w:lvlJc w:val="left"/>
      <w:pPr>
        <w:ind w:left="720" w:hanging="360"/>
      </w:pPr>
    </w:lvl>
    <w:lvl w:ilvl="2" w:tplc="764A764C">
      <w:start w:val="1"/>
      <w:numFmt w:val="decimal"/>
      <w:lvlText w:val="%3)"/>
      <w:lvlJc w:val="left"/>
      <w:pPr>
        <w:ind w:left="720" w:hanging="360"/>
      </w:pPr>
    </w:lvl>
    <w:lvl w:ilvl="3" w:tplc="B1606064">
      <w:start w:val="1"/>
      <w:numFmt w:val="decimal"/>
      <w:lvlText w:val="%4)"/>
      <w:lvlJc w:val="left"/>
      <w:pPr>
        <w:ind w:left="720" w:hanging="360"/>
      </w:pPr>
    </w:lvl>
    <w:lvl w:ilvl="4" w:tplc="7534ED06">
      <w:start w:val="1"/>
      <w:numFmt w:val="decimal"/>
      <w:lvlText w:val="%5)"/>
      <w:lvlJc w:val="left"/>
      <w:pPr>
        <w:ind w:left="720" w:hanging="360"/>
      </w:pPr>
    </w:lvl>
    <w:lvl w:ilvl="5" w:tplc="910E389A">
      <w:start w:val="1"/>
      <w:numFmt w:val="decimal"/>
      <w:lvlText w:val="%6)"/>
      <w:lvlJc w:val="left"/>
      <w:pPr>
        <w:ind w:left="720" w:hanging="360"/>
      </w:pPr>
    </w:lvl>
    <w:lvl w:ilvl="6" w:tplc="C7689582">
      <w:start w:val="1"/>
      <w:numFmt w:val="decimal"/>
      <w:lvlText w:val="%7)"/>
      <w:lvlJc w:val="left"/>
      <w:pPr>
        <w:ind w:left="720" w:hanging="360"/>
      </w:pPr>
    </w:lvl>
    <w:lvl w:ilvl="7" w:tplc="067AC02E">
      <w:start w:val="1"/>
      <w:numFmt w:val="decimal"/>
      <w:lvlText w:val="%8)"/>
      <w:lvlJc w:val="left"/>
      <w:pPr>
        <w:ind w:left="720" w:hanging="360"/>
      </w:pPr>
    </w:lvl>
    <w:lvl w:ilvl="8" w:tplc="4FC6B6C0">
      <w:start w:val="1"/>
      <w:numFmt w:val="decimal"/>
      <w:lvlText w:val="%9)"/>
      <w:lvlJc w:val="left"/>
      <w:pPr>
        <w:ind w:left="720" w:hanging="360"/>
      </w:pPr>
    </w:lvl>
  </w:abstractNum>
  <w:abstractNum w:abstractNumId="10" w15:restartNumberingAfterBreak="0">
    <w:nsid w:val="3E667E3C"/>
    <w:multiLevelType w:val="hybridMultilevel"/>
    <w:tmpl w:val="62E8C8E6"/>
    <w:lvl w:ilvl="0" w:tplc="B85A0A7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F954975"/>
    <w:multiLevelType w:val="hybridMultilevel"/>
    <w:tmpl w:val="FA96FA20"/>
    <w:lvl w:ilvl="0" w:tplc="2146BFB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026089E"/>
    <w:multiLevelType w:val="hybridMultilevel"/>
    <w:tmpl w:val="6AF47D60"/>
    <w:lvl w:ilvl="0" w:tplc="411AE1C4">
      <w:start w:val="1"/>
      <w:numFmt w:val="decimal"/>
      <w:lvlText w:val="%1)"/>
      <w:lvlJc w:val="left"/>
      <w:pPr>
        <w:ind w:left="720" w:hanging="360"/>
      </w:pPr>
    </w:lvl>
    <w:lvl w:ilvl="1" w:tplc="AA04FDFA">
      <w:start w:val="1"/>
      <w:numFmt w:val="decimal"/>
      <w:lvlText w:val="%2)"/>
      <w:lvlJc w:val="left"/>
      <w:pPr>
        <w:ind w:left="720" w:hanging="360"/>
      </w:pPr>
    </w:lvl>
    <w:lvl w:ilvl="2" w:tplc="16668592">
      <w:start w:val="1"/>
      <w:numFmt w:val="decimal"/>
      <w:lvlText w:val="%3)"/>
      <w:lvlJc w:val="left"/>
      <w:pPr>
        <w:ind w:left="720" w:hanging="360"/>
      </w:pPr>
    </w:lvl>
    <w:lvl w:ilvl="3" w:tplc="A5F05DA2">
      <w:start w:val="1"/>
      <w:numFmt w:val="decimal"/>
      <w:lvlText w:val="%4)"/>
      <w:lvlJc w:val="left"/>
      <w:pPr>
        <w:ind w:left="720" w:hanging="360"/>
      </w:pPr>
    </w:lvl>
    <w:lvl w:ilvl="4" w:tplc="7AE07D60">
      <w:start w:val="1"/>
      <w:numFmt w:val="decimal"/>
      <w:lvlText w:val="%5)"/>
      <w:lvlJc w:val="left"/>
      <w:pPr>
        <w:ind w:left="720" w:hanging="360"/>
      </w:pPr>
    </w:lvl>
    <w:lvl w:ilvl="5" w:tplc="69683C5E">
      <w:start w:val="1"/>
      <w:numFmt w:val="decimal"/>
      <w:lvlText w:val="%6)"/>
      <w:lvlJc w:val="left"/>
      <w:pPr>
        <w:ind w:left="720" w:hanging="360"/>
      </w:pPr>
    </w:lvl>
    <w:lvl w:ilvl="6" w:tplc="6BB20844">
      <w:start w:val="1"/>
      <w:numFmt w:val="decimal"/>
      <w:lvlText w:val="%7)"/>
      <w:lvlJc w:val="left"/>
      <w:pPr>
        <w:ind w:left="720" w:hanging="360"/>
      </w:pPr>
    </w:lvl>
    <w:lvl w:ilvl="7" w:tplc="5254C89E">
      <w:start w:val="1"/>
      <w:numFmt w:val="decimal"/>
      <w:lvlText w:val="%8)"/>
      <w:lvlJc w:val="left"/>
      <w:pPr>
        <w:ind w:left="720" w:hanging="360"/>
      </w:pPr>
    </w:lvl>
    <w:lvl w:ilvl="8" w:tplc="E6B8C578">
      <w:start w:val="1"/>
      <w:numFmt w:val="decimal"/>
      <w:lvlText w:val="%9)"/>
      <w:lvlJc w:val="left"/>
      <w:pPr>
        <w:ind w:left="720" w:hanging="360"/>
      </w:pPr>
    </w:lvl>
  </w:abstractNum>
  <w:abstractNum w:abstractNumId="13" w15:restartNumberingAfterBreak="0">
    <w:nsid w:val="503B3489"/>
    <w:multiLevelType w:val="hybridMultilevel"/>
    <w:tmpl w:val="6DB09A60"/>
    <w:lvl w:ilvl="0" w:tplc="DC6EFA90">
      <w:start w:val="1"/>
      <w:numFmt w:val="decimal"/>
      <w:lvlText w:val="%1)"/>
      <w:lvlJc w:val="left"/>
      <w:pPr>
        <w:ind w:left="720" w:hanging="360"/>
      </w:pPr>
    </w:lvl>
    <w:lvl w:ilvl="1" w:tplc="00840D8E">
      <w:start w:val="1"/>
      <w:numFmt w:val="decimal"/>
      <w:lvlText w:val="%2)"/>
      <w:lvlJc w:val="left"/>
      <w:pPr>
        <w:ind w:left="720" w:hanging="360"/>
      </w:pPr>
    </w:lvl>
    <w:lvl w:ilvl="2" w:tplc="63AC51A6">
      <w:start w:val="1"/>
      <w:numFmt w:val="decimal"/>
      <w:lvlText w:val="%3)"/>
      <w:lvlJc w:val="left"/>
      <w:pPr>
        <w:ind w:left="720" w:hanging="360"/>
      </w:pPr>
    </w:lvl>
    <w:lvl w:ilvl="3" w:tplc="C83666A6">
      <w:start w:val="1"/>
      <w:numFmt w:val="decimal"/>
      <w:lvlText w:val="%4)"/>
      <w:lvlJc w:val="left"/>
      <w:pPr>
        <w:ind w:left="720" w:hanging="360"/>
      </w:pPr>
    </w:lvl>
    <w:lvl w:ilvl="4" w:tplc="4E269234">
      <w:start w:val="1"/>
      <w:numFmt w:val="decimal"/>
      <w:lvlText w:val="%5)"/>
      <w:lvlJc w:val="left"/>
      <w:pPr>
        <w:ind w:left="720" w:hanging="360"/>
      </w:pPr>
    </w:lvl>
    <w:lvl w:ilvl="5" w:tplc="4C1663D4">
      <w:start w:val="1"/>
      <w:numFmt w:val="decimal"/>
      <w:lvlText w:val="%6)"/>
      <w:lvlJc w:val="left"/>
      <w:pPr>
        <w:ind w:left="720" w:hanging="360"/>
      </w:pPr>
    </w:lvl>
    <w:lvl w:ilvl="6" w:tplc="392A723A">
      <w:start w:val="1"/>
      <w:numFmt w:val="decimal"/>
      <w:lvlText w:val="%7)"/>
      <w:lvlJc w:val="left"/>
      <w:pPr>
        <w:ind w:left="720" w:hanging="360"/>
      </w:pPr>
    </w:lvl>
    <w:lvl w:ilvl="7" w:tplc="86142626">
      <w:start w:val="1"/>
      <w:numFmt w:val="decimal"/>
      <w:lvlText w:val="%8)"/>
      <w:lvlJc w:val="left"/>
      <w:pPr>
        <w:ind w:left="720" w:hanging="360"/>
      </w:pPr>
    </w:lvl>
    <w:lvl w:ilvl="8" w:tplc="06182342">
      <w:start w:val="1"/>
      <w:numFmt w:val="decimal"/>
      <w:lvlText w:val="%9)"/>
      <w:lvlJc w:val="left"/>
      <w:pPr>
        <w:ind w:left="720" w:hanging="360"/>
      </w:pPr>
    </w:lvl>
  </w:abstractNum>
  <w:abstractNum w:abstractNumId="14" w15:restartNumberingAfterBreak="0">
    <w:nsid w:val="61CE5A27"/>
    <w:multiLevelType w:val="hybridMultilevel"/>
    <w:tmpl w:val="E59067D2"/>
    <w:lvl w:ilvl="0" w:tplc="384C2DF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B26309"/>
    <w:multiLevelType w:val="hybridMultilevel"/>
    <w:tmpl w:val="B9440F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1F04D71"/>
    <w:multiLevelType w:val="multilevel"/>
    <w:tmpl w:val="40A0A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C06E71"/>
    <w:multiLevelType w:val="hybridMultilevel"/>
    <w:tmpl w:val="7142663E"/>
    <w:lvl w:ilvl="0" w:tplc="E03E488C">
      <w:start w:val="1"/>
      <w:numFmt w:val="decimal"/>
      <w:lvlText w:val="%1)"/>
      <w:lvlJc w:val="left"/>
      <w:pPr>
        <w:ind w:left="1020" w:hanging="360"/>
      </w:pPr>
    </w:lvl>
    <w:lvl w:ilvl="1" w:tplc="8CE49D38">
      <w:start w:val="1"/>
      <w:numFmt w:val="decimal"/>
      <w:lvlText w:val="%2)"/>
      <w:lvlJc w:val="left"/>
      <w:pPr>
        <w:ind w:left="1020" w:hanging="360"/>
      </w:pPr>
    </w:lvl>
    <w:lvl w:ilvl="2" w:tplc="03CAC682">
      <w:start w:val="1"/>
      <w:numFmt w:val="decimal"/>
      <w:lvlText w:val="%3)"/>
      <w:lvlJc w:val="left"/>
      <w:pPr>
        <w:ind w:left="1020" w:hanging="360"/>
      </w:pPr>
    </w:lvl>
    <w:lvl w:ilvl="3" w:tplc="2324A816">
      <w:start w:val="1"/>
      <w:numFmt w:val="decimal"/>
      <w:lvlText w:val="%4)"/>
      <w:lvlJc w:val="left"/>
      <w:pPr>
        <w:ind w:left="1020" w:hanging="360"/>
      </w:pPr>
    </w:lvl>
    <w:lvl w:ilvl="4" w:tplc="C5B67E8A">
      <w:start w:val="1"/>
      <w:numFmt w:val="decimal"/>
      <w:lvlText w:val="%5)"/>
      <w:lvlJc w:val="left"/>
      <w:pPr>
        <w:ind w:left="1020" w:hanging="360"/>
      </w:pPr>
    </w:lvl>
    <w:lvl w:ilvl="5" w:tplc="ECD8C7A6">
      <w:start w:val="1"/>
      <w:numFmt w:val="decimal"/>
      <w:lvlText w:val="%6)"/>
      <w:lvlJc w:val="left"/>
      <w:pPr>
        <w:ind w:left="1020" w:hanging="360"/>
      </w:pPr>
    </w:lvl>
    <w:lvl w:ilvl="6" w:tplc="E5941C98">
      <w:start w:val="1"/>
      <w:numFmt w:val="decimal"/>
      <w:lvlText w:val="%7)"/>
      <w:lvlJc w:val="left"/>
      <w:pPr>
        <w:ind w:left="1020" w:hanging="360"/>
      </w:pPr>
    </w:lvl>
    <w:lvl w:ilvl="7" w:tplc="499A1F36">
      <w:start w:val="1"/>
      <w:numFmt w:val="decimal"/>
      <w:lvlText w:val="%8)"/>
      <w:lvlJc w:val="left"/>
      <w:pPr>
        <w:ind w:left="1020" w:hanging="360"/>
      </w:pPr>
    </w:lvl>
    <w:lvl w:ilvl="8" w:tplc="DD30035E">
      <w:start w:val="1"/>
      <w:numFmt w:val="decimal"/>
      <w:lvlText w:val="%9)"/>
      <w:lvlJc w:val="left"/>
      <w:pPr>
        <w:ind w:left="1020" w:hanging="360"/>
      </w:pPr>
    </w:lvl>
  </w:abstractNum>
  <w:num w:numId="1" w16cid:durableId="1850831339">
    <w:abstractNumId w:val="10"/>
  </w:num>
  <w:num w:numId="2" w16cid:durableId="323704390">
    <w:abstractNumId w:val="0"/>
  </w:num>
  <w:num w:numId="3" w16cid:durableId="3292402">
    <w:abstractNumId w:val="4"/>
  </w:num>
  <w:num w:numId="4" w16cid:durableId="1509979647">
    <w:abstractNumId w:val="11"/>
  </w:num>
  <w:num w:numId="5" w16cid:durableId="2025814392">
    <w:abstractNumId w:val="5"/>
  </w:num>
  <w:num w:numId="6" w16cid:durableId="909657539">
    <w:abstractNumId w:val="6"/>
  </w:num>
  <w:num w:numId="7" w16cid:durableId="300695235">
    <w:abstractNumId w:val="7"/>
  </w:num>
  <w:num w:numId="8" w16cid:durableId="223028700">
    <w:abstractNumId w:val="14"/>
  </w:num>
  <w:num w:numId="9" w16cid:durableId="832646093">
    <w:abstractNumId w:val="3"/>
  </w:num>
  <w:num w:numId="10" w16cid:durableId="557786067">
    <w:abstractNumId w:val="15"/>
  </w:num>
  <w:num w:numId="11" w16cid:durableId="482241148">
    <w:abstractNumId w:val="8"/>
  </w:num>
  <w:num w:numId="12" w16cid:durableId="1457332395">
    <w:abstractNumId w:val="17"/>
  </w:num>
  <w:num w:numId="13" w16cid:durableId="1890215660">
    <w:abstractNumId w:val="12"/>
  </w:num>
  <w:num w:numId="14" w16cid:durableId="935481477">
    <w:abstractNumId w:val="13"/>
  </w:num>
  <w:num w:numId="15" w16cid:durableId="1236555207">
    <w:abstractNumId w:val="9"/>
  </w:num>
  <w:num w:numId="16" w16cid:durableId="1769427322">
    <w:abstractNumId w:val="2"/>
  </w:num>
  <w:num w:numId="17" w16cid:durableId="546336335">
    <w:abstractNumId w:val="16"/>
  </w:num>
  <w:num w:numId="18" w16cid:durableId="207704464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onika Kuusk - JUSTDIGI">
    <w15:presenceInfo w15:providerId="AD" w15:userId="S::moonika.kuusk@justdigi.ee::98222d7a-311a-491a-9144-cc461724f79f"/>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617"/>
    <w:rsid w:val="00000295"/>
    <w:rsid w:val="00001AE5"/>
    <w:rsid w:val="000038B9"/>
    <w:rsid w:val="00004E3C"/>
    <w:rsid w:val="000114E0"/>
    <w:rsid w:val="00012011"/>
    <w:rsid w:val="00012024"/>
    <w:rsid w:val="000139BA"/>
    <w:rsid w:val="0001494C"/>
    <w:rsid w:val="00015BE5"/>
    <w:rsid w:val="00016849"/>
    <w:rsid w:val="00022D2F"/>
    <w:rsid w:val="00024C9E"/>
    <w:rsid w:val="0003218C"/>
    <w:rsid w:val="00037E3B"/>
    <w:rsid w:val="00040F22"/>
    <w:rsid w:val="00045DAF"/>
    <w:rsid w:val="000471D8"/>
    <w:rsid w:val="0005237F"/>
    <w:rsid w:val="00053E03"/>
    <w:rsid w:val="00053E22"/>
    <w:rsid w:val="00060EC1"/>
    <w:rsid w:val="00066A8C"/>
    <w:rsid w:val="00067CB7"/>
    <w:rsid w:val="00070D00"/>
    <w:rsid w:val="00074A9F"/>
    <w:rsid w:val="00076B41"/>
    <w:rsid w:val="0007776A"/>
    <w:rsid w:val="0008162A"/>
    <w:rsid w:val="00084335"/>
    <w:rsid w:val="00084ED2"/>
    <w:rsid w:val="0008574B"/>
    <w:rsid w:val="0009005B"/>
    <w:rsid w:val="00091983"/>
    <w:rsid w:val="000A0F2F"/>
    <w:rsid w:val="000A1B8B"/>
    <w:rsid w:val="000A41FD"/>
    <w:rsid w:val="000A6EF6"/>
    <w:rsid w:val="000B1556"/>
    <w:rsid w:val="000B5473"/>
    <w:rsid w:val="000B61D7"/>
    <w:rsid w:val="000C3CD0"/>
    <w:rsid w:val="000C43D8"/>
    <w:rsid w:val="000C69A0"/>
    <w:rsid w:val="000D0955"/>
    <w:rsid w:val="000E2ADD"/>
    <w:rsid w:val="000E6DF8"/>
    <w:rsid w:val="000E7EA3"/>
    <w:rsid w:val="000F0A48"/>
    <w:rsid w:val="000F2A4B"/>
    <w:rsid w:val="000F2FB6"/>
    <w:rsid w:val="000F56C2"/>
    <w:rsid w:val="00100DE1"/>
    <w:rsid w:val="001024B6"/>
    <w:rsid w:val="00104D96"/>
    <w:rsid w:val="00106F3A"/>
    <w:rsid w:val="00110658"/>
    <w:rsid w:val="0011557D"/>
    <w:rsid w:val="00120A06"/>
    <w:rsid w:val="00120FC7"/>
    <w:rsid w:val="00121A7E"/>
    <w:rsid w:val="001248E5"/>
    <w:rsid w:val="00126969"/>
    <w:rsid w:val="0013190B"/>
    <w:rsid w:val="001373BD"/>
    <w:rsid w:val="00141A2C"/>
    <w:rsid w:val="001433D6"/>
    <w:rsid w:val="001453A8"/>
    <w:rsid w:val="00152BB1"/>
    <w:rsid w:val="00156C82"/>
    <w:rsid w:val="00160213"/>
    <w:rsid w:val="00164040"/>
    <w:rsid w:val="001648F7"/>
    <w:rsid w:val="001757E4"/>
    <w:rsid w:val="00190078"/>
    <w:rsid w:val="001A0E31"/>
    <w:rsid w:val="001A279D"/>
    <w:rsid w:val="001A61F6"/>
    <w:rsid w:val="001B43E6"/>
    <w:rsid w:val="001C4D36"/>
    <w:rsid w:val="001C7D3A"/>
    <w:rsid w:val="001D3C52"/>
    <w:rsid w:val="001D451D"/>
    <w:rsid w:val="001D46BB"/>
    <w:rsid w:val="001D7AF1"/>
    <w:rsid w:val="001E1B49"/>
    <w:rsid w:val="001E2819"/>
    <w:rsid w:val="001E2FDF"/>
    <w:rsid w:val="001E3C56"/>
    <w:rsid w:val="001E42C0"/>
    <w:rsid w:val="001E6B26"/>
    <w:rsid w:val="001F61B5"/>
    <w:rsid w:val="001F6B03"/>
    <w:rsid w:val="001F73C6"/>
    <w:rsid w:val="00200516"/>
    <w:rsid w:val="00200813"/>
    <w:rsid w:val="00200C59"/>
    <w:rsid w:val="00201E10"/>
    <w:rsid w:val="00203F41"/>
    <w:rsid w:val="00215BB3"/>
    <w:rsid w:val="002172D9"/>
    <w:rsid w:val="00217F4E"/>
    <w:rsid w:val="002212D7"/>
    <w:rsid w:val="00224C39"/>
    <w:rsid w:val="00227C11"/>
    <w:rsid w:val="002310B4"/>
    <w:rsid w:val="00231EC2"/>
    <w:rsid w:val="00233AE0"/>
    <w:rsid w:val="002350E8"/>
    <w:rsid w:val="00235D27"/>
    <w:rsid w:val="00236206"/>
    <w:rsid w:val="00237B9C"/>
    <w:rsid w:val="00241197"/>
    <w:rsid w:val="00242C84"/>
    <w:rsid w:val="00243A7F"/>
    <w:rsid w:val="00243C6D"/>
    <w:rsid w:val="00246BF0"/>
    <w:rsid w:val="00247DA2"/>
    <w:rsid w:val="00251843"/>
    <w:rsid w:val="00251DE7"/>
    <w:rsid w:val="002534F5"/>
    <w:rsid w:val="00254C71"/>
    <w:rsid w:val="002560A6"/>
    <w:rsid w:val="00260E88"/>
    <w:rsid w:val="00270691"/>
    <w:rsid w:val="00271530"/>
    <w:rsid w:val="00273921"/>
    <w:rsid w:val="0027507D"/>
    <w:rsid w:val="00276FD8"/>
    <w:rsid w:val="00280FA8"/>
    <w:rsid w:val="00282F8E"/>
    <w:rsid w:val="00291389"/>
    <w:rsid w:val="00292D1E"/>
    <w:rsid w:val="00295BDC"/>
    <w:rsid w:val="002A2082"/>
    <w:rsid w:val="002A7EFD"/>
    <w:rsid w:val="002B255D"/>
    <w:rsid w:val="002C098A"/>
    <w:rsid w:val="002C71A7"/>
    <w:rsid w:val="002C77B0"/>
    <w:rsid w:val="002D159B"/>
    <w:rsid w:val="002D5DCF"/>
    <w:rsid w:val="002D682B"/>
    <w:rsid w:val="002E31C9"/>
    <w:rsid w:val="002E3B07"/>
    <w:rsid w:val="002F042D"/>
    <w:rsid w:val="002F0B61"/>
    <w:rsid w:val="002F49E3"/>
    <w:rsid w:val="002F752E"/>
    <w:rsid w:val="002F7ECB"/>
    <w:rsid w:val="00307711"/>
    <w:rsid w:val="00307DEC"/>
    <w:rsid w:val="00310761"/>
    <w:rsid w:val="00310992"/>
    <w:rsid w:val="003146A3"/>
    <w:rsid w:val="00314BE4"/>
    <w:rsid w:val="0032256A"/>
    <w:rsid w:val="0032272D"/>
    <w:rsid w:val="003235ED"/>
    <w:rsid w:val="0032413A"/>
    <w:rsid w:val="00325AAE"/>
    <w:rsid w:val="00330564"/>
    <w:rsid w:val="00332535"/>
    <w:rsid w:val="00333765"/>
    <w:rsid w:val="00333B5E"/>
    <w:rsid w:val="00340D71"/>
    <w:rsid w:val="00342485"/>
    <w:rsid w:val="00346CF0"/>
    <w:rsid w:val="00346DC8"/>
    <w:rsid w:val="003507F7"/>
    <w:rsid w:val="003513D2"/>
    <w:rsid w:val="00355A88"/>
    <w:rsid w:val="00357DD3"/>
    <w:rsid w:val="00360323"/>
    <w:rsid w:val="003610F0"/>
    <w:rsid w:val="00364F6F"/>
    <w:rsid w:val="003761F3"/>
    <w:rsid w:val="00376B58"/>
    <w:rsid w:val="003771A3"/>
    <w:rsid w:val="003831C7"/>
    <w:rsid w:val="00385F82"/>
    <w:rsid w:val="0038704C"/>
    <w:rsid w:val="003A0B94"/>
    <w:rsid w:val="003A1E26"/>
    <w:rsid w:val="003B0339"/>
    <w:rsid w:val="003B706A"/>
    <w:rsid w:val="003B74E3"/>
    <w:rsid w:val="003C0BC3"/>
    <w:rsid w:val="003C72CE"/>
    <w:rsid w:val="003D1449"/>
    <w:rsid w:val="003D2E87"/>
    <w:rsid w:val="003D4703"/>
    <w:rsid w:val="003D5F88"/>
    <w:rsid w:val="003D6304"/>
    <w:rsid w:val="003D7A55"/>
    <w:rsid w:val="003D7A8A"/>
    <w:rsid w:val="003E07E6"/>
    <w:rsid w:val="003E1686"/>
    <w:rsid w:val="003E1D75"/>
    <w:rsid w:val="003E343A"/>
    <w:rsid w:val="003E4341"/>
    <w:rsid w:val="003F16E7"/>
    <w:rsid w:val="003F2EDE"/>
    <w:rsid w:val="003F42AC"/>
    <w:rsid w:val="004010A7"/>
    <w:rsid w:val="004015FD"/>
    <w:rsid w:val="0040252A"/>
    <w:rsid w:val="004037B9"/>
    <w:rsid w:val="00406AA1"/>
    <w:rsid w:val="00407753"/>
    <w:rsid w:val="00412A54"/>
    <w:rsid w:val="004235A4"/>
    <w:rsid w:val="00423E88"/>
    <w:rsid w:val="00424C50"/>
    <w:rsid w:val="004333B4"/>
    <w:rsid w:val="0043449F"/>
    <w:rsid w:val="00435CDE"/>
    <w:rsid w:val="00436868"/>
    <w:rsid w:val="0044029C"/>
    <w:rsid w:val="004505F6"/>
    <w:rsid w:val="00452658"/>
    <w:rsid w:val="00456238"/>
    <w:rsid w:val="0045725C"/>
    <w:rsid w:val="004574B6"/>
    <w:rsid w:val="00461523"/>
    <w:rsid w:val="00463896"/>
    <w:rsid w:val="00464108"/>
    <w:rsid w:val="00465380"/>
    <w:rsid w:val="004655B4"/>
    <w:rsid w:val="00474CCE"/>
    <w:rsid w:val="00474DFB"/>
    <w:rsid w:val="00475717"/>
    <w:rsid w:val="004774C4"/>
    <w:rsid w:val="00477907"/>
    <w:rsid w:val="00480270"/>
    <w:rsid w:val="00482A4E"/>
    <w:rsid w:val="00485AE6"/>
    <w:rsid w:val="00486300"/>
    <w:rsid w:val="00487EEA"/>
    <w:rsid w:val="0049120C"/>
    <w:rsid w:val="0049330A"/>
    <w:rsid w:val="00495191"/>
    <w:rsid w:val="004A3CD6"/>
    <w:rsid w:val="004A68F2"/>
    <w:rsid w:val="004A6A18"/>
    <w:rsid w:val="004B0043"/>
    <w:rsid w:val="004B2A2E"/>
    <w:rsid w:val="004B7C0B"/>
    <w:rsid w:val="004C2DB5"/>
    <w:rsid w:val="004C34FA"/>
    <w:rsid w:val="004C4064"/>
    <w:rsid w:val="004C6FCF"/>
    <w:rsid w:val="004D38AC"/>
    <w:rsid w:val="004D4F35"/>
    <w:rsid w:val="004D5718"/>
    <w:rsid w:val="004D588B"/>
    <w:rsid w:val="004D7087"/>
    <w:rsid w:val="004E36ED"/>
    <w:rsid w:val="004E4BBF"/>
    <w:rsid w:val="004E5BBC"/>
    <w:rsid w:val="004F1787"/>
    <w:rsid w:val="004F42D1"/>
    <w:rsid w:val="0050175F"/>
    <w:rsid w:val="005058D8"/>
    <w:rsid w:val="00514A77"/>
    <w:rsid w:val="00515078"/>
    <w:rsid w:val="00515923"/>
    <w:rsid w:val="0051600D"/>
    <w:rsid w:val="00523E05"/>
    <w:rsid w:val="00524D4E"/>
    <w:rsid w:val="005253D7"/>
    <w:rsid w:val="005259F6"/>
    <w:rsid w:val="00534500"/>
    <w:rsid w:val="0053545F"/>
    <w:rsid w:val="00535D4B"/>
    <w:rsid w:val="00542260"/>
    <w:rsid w:val="005464F1"/>
    <w:rsid w:val="00547EDF"/>
    <w:rsid w:val="00550161"/>
    <w:rsid w:val="00555035"/>
    <w:rsid w:val="00555E1F"/>
    <w:rsid w:val="005631F6"/>
    <w:rsid w:val="00564C5A"/>
    <w:rsid w:val="00566996"/>
    <w:rsid w:val="00566EC6"/>
    <w:rsid w:val="005754D8"/>
    <w:rsid w:val="00576349"/>
    <w:rsid w:val="00577113"/>
    <w:rsid w:val="005776C1"/>
    <w:rsid w:val="005819E5"/>
    <w:rsid w:val="0059490F"/>
    <w:rsid w:val="00594A87"/>
    <w:rsid w:val="0059551D"/>
    <w:rsid w:val="005965C1"/>
    <w:rsid w:val="0059693B"/>
    <w:rsid w:val="00596E09"/>
    <w:rsid w:val="00597C9C"/>
    <w:rsid w:val="005A22EF"/>
    <w:rsid w:val="005A3F9C"/>
    <w:rsid w:val="005B54DB"/>
    <w:rsid w:val="005B6459"/>
    <w:rsid w:val="005B6EA1"/>
    <w:rsid w:val="005C0AEB"/>
    <w:rsid w:val="005C183F"/>
    <w:rsid w:val="005C40F6"/>
    <w:rsid w:val="005C65FE"/>
    <w:rsid w:val="005C6CBE"/>
    <w:rsid w:val="005D03A8"/>
    <w:rsid w:val="005D5C04"/>
    <w:rsid w:val="005E09D0"/>
    <w:rsid w:val="005E3B28"/>
    <w:rsid w:val="005E66F6"/>
    <w:rsid w:val="005E7B58"/>
    <w:rsid w:val="005F1A23"/>
    <w:rsid w:val="005F3450"/>
    <w:rsid w:val="005F5A64"/>
    <w:rsid w:val="005F6F0E"/>
    <w:rsid w:val="005F71CF"/>
    <w:rsid w:val="005F7355"/>
    <w:rsid w:val="005F7807"/>
    <w:rsid w:val="006009E8"/>
    <w:rsid w:val="0060184E"/>
    <w:rsid w:val="00602593"/>
    <w:rsid w:val="00602B98"/>
    <w:rsid w:val="00603CF8"/>
    <w:rsid w:val="00615665"/>
    <w:rsid w:val="0062575F"/>
    <w:rsid w:val="00626839"/>
    <w:rsid w:val="00627791"/>
    <w:rsid w:val="006277F6"/>
    <w:rsid w:val="0063690C"/>
    <w:rsid w:val="0064050D"/>
    <w:rsid w:val="0064790B"/>
    <w:rsid w:val="0065372F"/>
    <w:rsid w:val="00654AFD"/>
    <w:rsid w:val="0066059D"/>
    <w:rsid w:val="00663FE8"/>
    <w:rsid w:val="00664090"/>
    <w:rsid w:val="006661B2"/>
    <w:rsid w:val="00673518"/>
    <w:rsid w:val="00675AB4"/>
    <w:rsid w:val="00677E6A"/>
    <w:rsid w:val="00683CDD"/>
    <w:rsid w:val="00686991"/>
    <w:rsid w:val="00686D03"/>
    <w:rsid w:val="00690B68"/>
    <w:rsid w:val="00694BFE"/>
    <w:rsid w:val="006A4D68"/>
    <w:rsid w:val="006A508A"/>
    <w:rsid w:val="006B0954"/>
    <w:rsid w:val="006B163C"/>
    <w:rsid w:val="006B2D40"/>
    <w:rsid w:val="006B4BBE"/>
    <w:rsid w:val="006B54A5"/>
    <w:rsid w:val="006B5962"/>
    <w:rsid w:val="006B703B"/>
    <w:rsid w:val="006C1195"/>
    <w:rsid w:val="006D0EA6"/>
    <w:rsid w:val="006D3CD1"/>
    <w:rsid w:val="006E3437"/>
    <w:rsid w:val="006E71A2"/>
    <w:rsid w:val="006E7C2A"/>
    <w:rsid w:val="006F5DA2"/>
    <w:rsid w:val="00706DF7"/>
    <w:rsid w:val="00711842"/>
    <w:rsid w:val="00713FB3"/>
    <w:rsid w:val="00716B46"/>
    <w:rsid w:val="0071757C"/>
    <w:rsid w:val="0073631A"/>
    <w:rsid w:val="00736941"/>
    <w:rsid w:val="00740172"/>
    <w:rsid w:val="00744B7F"/>
    <w:rsid w:val="00750EA8"/>
    <w:rsid w:val="00755891"/>
    <w:rsid w:val="0075747F"/>
    <w:rsid w:val="007636BF"/>
    <w:rsid w:val="00777A96"/>
    <w:rsid w:val="007825DA"/>
    <w:rsid w:val="00786B71"/>
    <w:rsid w:val="00794FFC"/>
    <w:rsid w:val="007A3B86"/>
    <w:rsid w:val="007B0E75"/>
    <w:rsid w:val="007B1AA1"/>
    <w:rsid w:val="007B31CA"/>
    <w:rsid w:val="007B4492"/>
    <w:rsid w:val="007B4F45"/>
    <w:rsid w:val="007B686D"/>
    <w:rsid w:val="007C05AE"/>
    <w:rsid w:val="007C20D6"/>
    <w:rsid w:val="007C2FDE"/>
    <w:rsid w:val="007C7935"/>
    <w:rsid w:val="007D7617"/>
    <w:rsid w:val="007D7970"/>
    <w:rsid w:val="007E16F9"/>
    <w:rsid w:val="007E1CA6"/>
    <w:rsid w:val="007F0DF6"/>
    <w:rsid w:val="007F13C6"/>
    <w:rsid w:val="007F187A"/>
    <w:rsid w:val="007F769B"/>
    <w:rsid w:val="008017AD"/>
    <w:rsid w:val="00805206"/>
    <w:rsid w:val="0081533A"/>
    <w:rsid w:val="0081612C"/>
    <w:rsid w:val="00817652"/>
    <w:rsid w:val="00822443"/>
    <w:rsid w:val="0082455B"/>
    <w:rsid w:val="00824A22"/>
    <w:rsid w:val="00824DBB"/>
    <w:rsid w:val="00825555"/>
    <w:rsid w:val="00830F00"/>
    <w:rsid w:val="00831740"/>
    <w:rsid w:val="00840B3E"/>
    <w:rsid w:val="00843BAF"/>
    <w:rsid w:val="008446BD"/>
    <w:rsid w:val="0084537D"/>
    <w:rsid w:val="00847B40"/>
    <w:rsid w:val="00851116"/>
    <w:rsid w:val="00852020"/>
    <w:rsid w:val="008523F5"/>
    <w:rsid w:val="00852AF6"/>
    <w:rsid w:val="00853D96"/>
    <w:rsid w:val="00857969"/>
    <w:rsid w:val="008614C3"/>
    <w:rsid w:val="0087179D"/>
    <w:rsid w:val="00872F4A"/>
    <w:rsid w:val="008736E4"/>
    <w:rsid w:val="0088003C"/>
    <w:rsid w:val="008803F2"/>
    <w:rsid w:val="00882E98"/>
    <w:rsid w:val="008831A8"/>
    <w:rsid w:val="00885217"/>
    <w:rsid w:val="008864F2"/>
    <w:rsid w:val="00887F7B"/>
    <w:rsid w:val="0089303D"/>
    <w:rsid w:val="00893460"/>
    <w:rsid w:val="008A20E6"/>
    <w:rsid w:val="008A5DCD"/>
    <w:rsid w:val="008A66A5"/>
    <w:rsid w:val="008B0E65"/>
    <w:rsid w:val="008B2D9E"/>
    <w:rsid w:val="008B6087"/>
    <w:rsid w:val="008B6216"/>
    <w:rsid w:val="008B7835"/>
    <w:rsid w:val="008C35A8"/>
    <w:rsid w:val="008C3C3F"/>
    <w:rsid w:val="008D5D5A"/>
    <w:rsid w:val="008E070B"/>
    <w:rsid w:val="008E0918"/>
    <w:rsid w:val="008E52BD"/>
    <w:rsid w:val="008E777D"/>
    <w:rsid w:val="008F0FA6"/>
    <w:rsid w:val="008F221B"/>
    <w:rsid w:val="008F5B47"/>
    <w:rsid w:val="009076AD"/>
    <w:rsid w:val="00912A96"/>
    <w:rsid w:val="00914A56"/>
    <w:rsid w:val="00914DC9"/>
    <w:rsid w:val="00920A77"/>
    <w:rsid w:val="00921BD1"/>
    <w:rsid w:val="00935867"/>
    <w:rsid w:val="00936264"/>
    <w:rsid w:val="00940520"/>
    <w:rsid w:val="00941816"/>
    <w:rsid w:val="009424BF"/>
    <w:rsid w:val="0094250F"/>
    <w:rsid w:val="009443EB"/>
    <w:rsid w:val="0095338E"/>
    <w:rsid w:val="00953894"/>
    <w:rsid w:val="00957251"/>
    <w:rsid w:val="0096422C"/>
    <w:rsid w:val="0096478D"/>
    <w:rsid w:val="0096487C"/>
    <w:rsid w:val="00965E31"/>
    <w:rsid w:val="00966F75"/>
    <w:rsid w:val="00972575"/>
    <w:rsid w:val="00975041"/>
    <w:rsid w:val="00975445"/>
    <w:rsid w:val="009757EA"/>
    <w:rsid w:val="00977D7D"/>
    <w:rsid w:val="00980B4E"/>
    <w:rsid w:val="00981FEF"/>
    <w:rsid w:val="009918F5"/>
    <w:rsid w:val="00995C18"/>
    <w:rsid w:val="00996EC1"/>
    <w:rsid w:val="00997519"/>
    <w:rsid w:val="009A1FA1"/>
    <w:rsid w:val="009A260F"/>
    <w:rsid w:val="009B16CF"/>
    <w:rsid w:val="009C7913"/>
    <w:rsid w:val="009D23D8"/>
    <w:rsid w:val="009D4267"/>
    <w:rsid w:val="009E2689"/>
    <w:rsid w:val="009E2B9E"/>
    <w:rsid w:val="009E4A7A"/>
    <w:rsid w:val="009F1F81"/>
    <w:rsid w:val="009F2243"/>
    <w:rsid w:val="009F4D7E"/>
    <w:rsid w:val="009F61F0"/>
    <w:rsid w:val="009F661D"/>
    <w:rsid w:val="009F6FA5"/>
    <w:rsid w:val="00A0068C"/>
    <w:rsid w:val="00A018C8"/>
    <w:rsid w:val="00A03EBE"/>
    <w:rsid w:val="00A06BF7"/>
    <w:rsid w:val="00A07B7F"/>
    <w:rsid w:val="00A11AAA"/>
    <w:rsid w:val="00A11C30"/>
    <w:rsid w:val="00A13268"/>
    <w:rsid w:val="00A142EA"/>
    <w:rsid w:val="00A151B2"/>
    <w:rsid w:val="00A21D29"/>
    <w:rsid w:val="00A23122"/>
    <w:rsid w:val="00A23D41"/>
    <w:rsid w:val="00A2692F"/>
    <w:rsid w:val="00A3437F"/>
    <w:rsid w:val="00A3479B"/>
    <w:rsid w:val="00A34B6A"/>
    <w:rsid w:val="00A364EC"/>
    <w:rsid w:val="00A41985"/>
    <w:rsid w:val="00A4387D"/>
    <w:rsid w:val="00A43A18"/>
    <w:rsid w:val="00A52765"/>
    <w:rsid w:val="00A53798"/>
    <w:rsid w:val="00A54EA1"/>
    <w:rsid w:val="00A563FF"/>
    <w:rsid w:val="00A56826"/>
    <w:rsid w:val="00A569AC"/>
    <w:rsid w:val="00A61503"/>
    <w:rsid w:val="00A63302"/>
    <w:rsid w:val="00A6386E"/>
    <w:rsid w:val="00A65348"/>
    <w:rsid w:val="00A67470"/>
    <w:rsid w:val="00A710EC"/>
    <w:rsid w:val="00A721E1"/>
    <w:rsid w:val="00A7284E"/>
    <w:rsid w:val="00A72994"/>
    <w:rsid w:val="00A7331C"/>
    <w:rsid w:val="00A75BCF"/>
    <w:rsid w:val="00A75C53"/>
    <w:rsid w:val="00A8512D"/>
    <w:rsid w:val="00A923FA"/>
    <w:rsid w:val="00A92AFD"/>
    <w:rsid w:val="00A9327C"/>
    <w:rsid w:val="00AA383D"/>
    <w:rsid w:val="00AA4FB7"/>
    <w:rsid w:val="00AB1D74"/>
    <w:rsid w:val="00AB20CC"/>
    <w:rsid w:val="00AC3248"/>
    <w:rsid w:val="00AC4746"/>
    <w:rsid w:val="00AC7343"/>
    <w:rsid w:val="00AC78E8"/>
    <w:rsid w:val="00AC7F70"/>
    <w:rsid w:val="00AD03C7"/>
    <w:rsid w:val="00AD1A0C"/>
    <w:rsid w:val="00AD5686"/>
    <w:rsid w:val="00AD56F7"/>
    <w:rsid w:val="00AD76B2"/>
    <w:rsid w:val="00AE1DC8"/>
    <w:rsid w:val="00AE5E76"/>
    <w:rsid w:val="00AE612A"/>
    <w:rsid w:val="00AE63B4"/>
    <w:rsid w:val="00AF5802"/>
    <w:rsid w:val="00B014C6"/>
    <w:rsid w:val="00B036DD"/>
    <w:rsid w:val="00B052BD"/>
    <w:rsid w:val="00B104EF"/>
    <w:rsid w:val="00B25079"/>
    <w:rsid w:val="00B32578"/>
    <w:rsid w:val="00B36F93"/>
    <w:rsid w:val="00B414D1"/>
    <w:rsid w:val="00B434A5"/>
    <w:rsid w:val="00B53C5E"/>
    <w:rsid w:val="00B57676"/>
    <w:rsid w:val="00B577C4"/>
    <w:rsid w:val="00B60994"/>
    <w:rsid w:val="00B662CF"/>
    <w:rsid w:val="00B67C1C"/>
    <w:rsid w:val="00B70148"/>
    <w:rsid w:val="00B7442C"/>
    <w:rsid w:val="00B7622E"/>
    <w:rsid w:val="00B80BFD"/>
    <w:rsid w:val="00B845A1"/>
    <w:rsid w:val="00B8513B"/>
    <w:rsid w:val="00B87489"/>
    <w:rsid w:val="00B900DF"/>
    <w:rsid w:val="00B91D61"/>
    <w:rsid w:val="00B92C68"/>
    <w:rsid w:val="00BA2AC9"/>
    <w:rsid w:val="00BA31CD"/>
    <w:rsid w:val="00BA46C6"/>
    <w:rsid w:val="00BB2D8F"/>
    <w:rsid w:val="00BB599F"/>
    <w:rsid w:val="00BC3C26"/>
    <w:rsid w:val="00BC4A51"/>
    <w:rsid w:val="00BD1175"/>
    <w:rsid w:val="00BD3162"/>
    <w:rsid w:val="00BD3D60"/>
    <w:rsid w:val="00BE5B5B"/>
    <w:rsid w:val="00BE700E"/>
    <w:rsid w:val="00BF6E59"/>
    <w:rsid w:val="00C00002"/>
    <w:rsid w:val="00C04DDC"/>
    <w:rsid w:val="00C106DA"/>
    <w:rsid w:val="00C1272E"/>
    <w:rsid w:val="00C258B8"/>
    <w:rsid w:val="00C3060C"/>
    <w:rsid w:val="00C34530"/>
    <w:rsid w:val="00C34632"/>
    <w:rsid w:val="00C35107"/>
    <w:rsid w:val="00C37B11"/>
    <w:rsid w:val="00C416FF"/>
    <w:rsid w:val="00C4205E"/>
    <w:rsid w:val="00C4626B"/>
    <w:rsid w:val="00C52F15"/>
    <w:rsid w:val="00C535C8"/>
    <w:rsid w:val="00C53B87"/>
    <w:rsid w:val="00C549C8"/>
    <w:rsid w:val="00C6437A"/>
    <w:rsid w:val="00C6607E"/>
    <w:rsid w:val="00C6646A"/>
    <w:rsid w:val="00C66B0D"/>
    <w:rsid w:val="00C775A5"/>
    <w:rsid w:val="00C81B74"/>
    <w:rsid w:val="00C85427"/>
    <w:rsid w:val="00C87288"/>
    <w:rsid w:val="00C955D8"/>
    <w:rsid w:val="00C959D5"/>
    <w:rsid w:val="00C96941"/>
    <w:rsid w:val="00CA1935"/>
    <w:rsid w:val="00CA53C3"/>
    <w:rsid w:val="00CA7CA5"/>
    <w:rsid w:val="00CB3B9D"/>
    <w:rsid w:val="00CC23B2"/>
    <w:rsid w:val="00CC3006"/>
    <w:rsid w:val="00CC3644"/>
    <w:rsid w:val="00CC4CF9"/>
    <w:rsid w:val="00CD39E5"/>
    <w:rsid w:val="00CD706C"/>
    <w:rsid w:val="00CE037E"/>
    <w:rsid w:val="00CE1D2F"/>
    <w:rsid w:val="00CE22D2"/>
    <w:rsid w:val="00CE7860"/>
    <w:rsid w:val="00CE7B60"/>
    <w:rsid w:val="00CF0E1B"/>
    <w:rsid w:val="00CF261A"/>
    <w:rsid w:val="00D065F9"/>
    <w:rsid w:val="00D12053"/>
    <w:rsid w:val="00D13205"/>
    <w:rsid w:val="00D1416F"/>
    <w:rsid w:val="00D142F9"/>
    <w:rsid w:val="00D16F3C"/>
    <w:rsid w:val="00D20692"/>
    <w:rsid w:val="00D2367F"/>
    <w:rsid w:val="00D2517B"/>
    <w:rsid w:val="00D26B86"/>
    <w:rsid w:val="00D3105E"/>
    <w:rsid w:val="00D433BE"/>
    <w:rsid w:val="00D441EA"/>
    <w:rsid w:val="00D472B6"/>
    <w:rsid w:val="00D47C3E"/>
    <w:rsid w:val="00D56266"/>
    <w:rsid w:val="00D60AE8"/>
    <w:rsid w:val="00D64EE1"/>
    <w:rsid w:val="00D71446"/>
    <w:rsid w:val="00D72EC4"/>
    <w:rsid w:val="00D75D3D"/>
    <w:rsid w:val="00D858D4"/>
    <w:rsid w:val="00D86C08"/>
    <w:rsid w:val="00D87C1D"/>
    <w:rsid w:val="00D91885"/>
    <w:rsid w:val="00D95DD7"/>
    <w:rsid w:val="00D96891"/>
    <w:rsid w:val="00DA0CA8"/>
    <w:rsid w:val="00DA1F40"/>
    <w:rsid w:val="00DA753A"/>
    <w:rsid w:val="00DB014F"/>
    <w:rsid w:val="00DB0845"/>
    <w:rsid w:val="00DB201E"/>
    <w:rsid w:val="00DB42BC"/>
    <w:rsid w:val="00DC0C12"/>
    <w:rsid w:val="00DC3F5D"/>
    <w:rsid w:val="00DC43BA"/>
    <w:rsid w:val="00DC50A0"/>
    <w:rsid w:val="00DC52DB"/>
    <w:rsid w:val="00DD12AC"/>
    <w:rsid w:val="00DD35C7"/>
    <w:rsid w:val="00DD4040"/>
    <w:rsid w:val="00DD5921"/>
    <w:rsid w:val="00DE0685"/>
    <w:rsid w:val="00DE525F"/>
    <w:rsid w:val="00DE7B08"/>
    <w:rsid w:val="00DF0805"/>
    <w:rsid w:val="00DF32B8"/>
    <w:rsid w:val="00DF5889"/>
    <w:rsid w:val="00E0096F"/>
    <w:rsid w:val="00E024C4"/>
    <w:rsid w:val="00E0304A"/>
    <w:rsid w:val="00E03620"/>
    <w:rsid w:val="00E046AE"/>
    <w:rsid w:val="00E25B87"/>
    <w:rsid w:val="00E25D09"/>
    <w:rsid w:val="00E26679"/>
    <w:rsid w:val="00E26FE8"/>
    <w:rsid w:val="00E308F5"/>
    <w:rsid w:val="00E31649"/>
    <w:rsid w:val="00E35295"/>
    <w:rsid w:val="00E36CCF"/>
    <w:rsid w:val="00E40D22"/>
    <w:rsid w:val="00E420D2"/>
    <w:rsid w:val="00E45393"/>
    <w:rsid w:val="00E4579D"/>
    <w:rsid w:val="00E509DD"/>
    <w:rsid w:val="00E52B26"/>
    <w:rsid w:val="00E52CB9"/>
    <w:rsid w:val="00E53DE2"/>
    <w:rsid w:val="00E54D0A"/>
    <w:rsid w:val="00E62737"/>
    <w:rsid w:val="00E633FE"/>
    <w:rsid w:val="00E64EA1"/>
    <w:rsid w:val="00E74567"/>
    <w:rsid w:val="00E74778"/>
    <w:rsid w:val="00E7545A"/>
    <w:rsid w:val="00E76B5B"/>
    <w:rsid w:val="00E81ED8"/>
    <w:rsid w:val="00E8237C"/>
    <w:rsid w:val="00E82ACF"/>
    <w:rsid w:val="00E835C9"/>
    <w:rsid w:val="00E83DDC"/>
    <w:rsid w:val="00E95A9F"/>
    <w:rsid w:val="00EA3BCF"/>
    <w:rsid w:val="00EA3D65"/>
    <w:rsid w:val="00EA499C"/>
    <w:rsid w:val="00EA5A09"/>
    <w:rsid w:val="00EB51E8"/>
    <w:rsid w:val="00EB5E35"/>
    <w:rsid w:val="00EC109D"/>
    <w:rsid w:val="00EC5740"/>
    <w:rsid w:val="00EC633F"/>
    <w:rsid w:val="00EC6B1A"/>
    <w:rsid w:val="00ED0081"/>
    <w:rsid w:val="00ED24D4"/>
    <w:rsid w:val="00ED410F"/>
    <w:rsid w:val="00ED4585"/>
    <w:rsid w:val="00ED5673"/>
    <w:rsid w:val="00ED66D1"/>
    <w:rsid w:val="00ED75A0"/>
    <w:rsid w:val="00EE4D9E"/>
    <w:rsid w:val="00EE4F17"/>
    <w:rsid w:val="00EE5BBF"/>
    <w:rsid w:val="00EE5CE8"/>
    <w:rsid w:val="00EF4988"/>
    <w:rsid w:val="00F020C6"/>
    <w:rsid w:val="00F024A3"/>
    <w:rsid w:val="00F0349D"/>
    <w:rsid w:val="00F04415"/>
    <w:rsid w:val="00F05BDF"/>
    <w:rsid w:val="00F13A9F"/>
    <w:rsid w:val="00F13E1C"/>
    <w:rsid w:val="00F171F3"/>
    <w:rsid w:val="00F175B0"/>
    <w:rsid w:val="00F1790C"/>
    <w:rsid w:val="00F17F5C"/>
    <w:rsid w:val="00F3279C"/>
    <w:rsid w:val="00F34EC8"/>
    <w:rsid w:val="00F37A44"/>
    <w:rsid w:val="00F37B53"/>
    <w:rsid w:val="00F37B8C"/>
    <w:rsid w:val="00F37C61"/>
    <w:rsid w:val="00F40F8E"/>
    <w:rsid w:val="00F434AD"/>
    <w:rsid w:val="00F4392B"/>
    <w:rsid w:val="00F50B47"/>
    <w:rsid w:val="00F523D3"/>
    <w:rsid w:val="00F540C8"/>
    <w:rsid w:val="00F54257"/>
    <w:rsid w:val="00F55D8B"/>
    <w:rsid w:val="00F56E23"/>
    <w:rsid w:val="00F61733"/>
    <w:rsid w:val="00F63E6B"/>
    <w:rsid w:val="00F661FB"/>
    <w:rsid w:val="00F72AD4"/>
    <w:rsid w:val="00F74322"/>
    <w:rsid w:val="00F76F78"/>
    <w:rsid w:val="00F84C8B"/>
    <w:rsid w:val="00F91621"/>
    <w:rsid w:val="00F94271"/>
    <w:rsid w:val="00FA0632"/>
    <w:rsid w:val="00FA203C"/>
    <w:rsid w:val="00FC5420"/>
    <w:rsid w:val="00FC73AB"/>
    <w:rsid w:val="00FD24A9"/>
    <w:rsid w:val="00FD6575"/>
    <w:rsid w:val="00FE2988"/>
    <w:rsid w:val="00FE2A24"/>
    <w:rsid w:val="00FF18C3"/>
    <w:rsid w:val="00FF4D87"/>
    <w:rsid w:val="00FF65BC"/>
    <w:rsid w:val="00FF7C16"/>
    <w:rsid w:val="76A23A3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DD482"/>
  <w15:chartTrackingRefBased/>
  <w15:docId w15:val="{E0658C14-5D08-4BB0-B522-0808BFA0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160" w:line="259" w:lineRule="auto"/>
    </w:pPr>
    <w:rPr>
      <w:sz w:val="22"/>
      <w:szCs w:val="22"/>
      <w:lang w:eastAsia="en-US"/>
    </w:rPr>
  </w:style>
  <w:style w:type="paragraph" w:styleId="Pealkiri1">
    <w:name w:val="heading 1"/>
    <w:basedOn w:val="Normaallaad"/>
    <w:next w:val="Normaallaad"/>
    <w:link w:val="Pealkiri1Mrk"/>
    <w:uiPriority w:val="9"/>
    <w:qFormat/>
    <w:rsid w:val="00241197"/>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link w:val="Pealkiri3Mrk"/>
    <w:uiPriority w:val="9"/>
    <w:qFormat/>
    <w:rsid w:val="007D7617"/>
    <w:pPr>
      <w:spacing w:before="240" w:after="100" w:afterAutospacing="1" w:line="240" w:lineRule="auto"/>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link w:val="Pealkiri3"/>
    <w:uiPriority w:val="9"/>
    <w:rsid w:val="007D7617"/>
    <w:rPr>
      <w:rFonts w:ascii="Times New Roman" w:eastAsia="Times New Roman" w:hAnsi="Times New Roman" w:cs="Times New Roman"/>
      <w:b/>
      <w:bCs/>
      <w:sz w:val="27"/>
      <w:szCs w:val="27"/>
      <w:lang w:eastAsia="et-EE"/>
    </w:rPr>
  </w:style>
  <w:style w:type="paragraph" w:styleId="Normaallaadveeb">
    <w:name w:val="Normal (Web)"/>
    <w:basedOn w:val="Normaallaad"/>
    <w:uiPriority w:val="99"/>
    <w:semiHidden/>
    <w:unhideWhenUsed/>
    <w:rsid w:val="007D7617"/>
    <w:pPr>
      <w:spacing w:before="240" w:after="100" w:afterAutospacing="1" w:line="240" w:lineRule="auto"/>
    </w:pPr>
    <w:rPr>
      <w:rFonts w:ascii="Times New Roman" w:eastAsia="Times New Roman" w:hAnsi="Times New Roman"/>
      <w:sz w:val="24"/>
      <w:szCs w:val="24"/>
      <w:lang w:eastAsia="et-EE"/>
    </w:rPr>
  </w:style>
  <w:style w:type="character" w:styleId="Tugev">
    <w:name w:val="Strong"/>
    <w:uiPriority w:val="22"/>
    <w:qFormat/>
    <w:rsid w:val="007D7617"/>
    <w:rPr>
      <w:b/>
      <w:bCs/>
    </w:rPr>
  </w:style>
  <w:style w:type="paragraph" w:styleId="Jutumullitekst">
    <w:name w:val="Balloon Text"/>
    <w:basedOn w:val="Normaallaad"/>
    <w:link w:val="JutumullitekstMrk"/>
    <w:uiPriority w:val="99"/>
    <w:semiHidden/>
    <w:unhideWhenUsed/>
    <w:rsid w:val="007D7617"/>
    <w:pPr>
      <w:spacing w:after="0" w:line="240" w:lineRule="auto"/>
    </w:pPr>
    <w:rPr>
      <w:rFonts w:ascii="Segoe UI" w:hAnsi="Segoe UI" w:cs="Segoe UI"/>
      <w:sz w:val="18"/>
      <w:szCs w:val="18"/>
    </w:rPr>
  </w:style>
  <w:style w:type="character" w:customStyle="1" w:styleId="JutumullitekstMrk">
    <w:name w:val="Jutumullitekst Märk"/>
    <w:link w:val="Jutumullitekst"/>
    <w:uiPriority w:val="99"/>
    <w:semiHidden/>
    <w:rsid w:val="007D7617"/>
    <w:rPr>
      <w:rFonts w:ascii="Segoe UI" w:hAnsi="Segoe UI" w:cs="Segoe UI"/>
      <w:sz w:val="18"/>
      <w:szCs w:val="18"/>
    </w:rPr>
  </w:style>
  <w:style w:type="character" w:styleId="Kommentaariviide">
    <w:name w:val="annotation reference"/>
    <w:uiPriority w:val="99"/>
    <w:semiHidden/>
    <w:unhideWhenUsed/>
    <w:rsid w:val="00247DA2"/>
    <w:rPr>
      <w:sz w:val="16"/>
      <w:szCs w:val="16"/>
    </w:rPr>
  </w:style>
  <w:style w:type="paragraph" w:styleId="Kommentaaritekst">
    <w:name w:val="annotation text"/>
    <w:basedOn w:val="Normaallaad"/>
    <w:link w:val="KommentaaritekstMrk"/>
    <w:uiPriority w:val="99"/>
    <w:unhideWhenUsed/>
    <w:rsid w:val="00247DA2"/>
    <w:pPr>
      <w:spacing w:line="240" w:lineRule="auto"/>
    </w:pPr>
    <w:rPr>
      <w:sz w:val="20"/>
      <w:szCs w:val="20"/>
    </w:rPr>
  </w:style>
  <w:style w:type="character" w:customStyle="1" w:styleId="KommentaaritekstMrk">
    <w:name w:val="Kommentaari tekst Märk"/>
    <w:link w:val="Kommentaaritekst"/>
    <w:uiPriority w:val="99"/>
    <w:rsid w:val="00247DA2"/>
    <w:rPr>
      <w:sz w:val="20"/>
      <w:szCs w:val="20"/>
    </w:rPr>
  </w:style>
  <w:style w:type="paragraph" w:styleId="Kommentaariteema">
    <w:name w:val="annotation subject"/>
    <w:basedOn w:val="Kommentaaritekst"/>
    <w:next w:val="Kommentaaritekst"/>
    <w:link w:val="KommentaariteemaMrk"/>
    <w:uiPriority w:val="99"/>
    <w:semiHidden/>
    <w:unhideWhenUsed/>
    <w:rsid w:val="00247DA2"/>
    <w:rPr>
      <w:b/>
      <w:bCs/>
    </w:rPr>
  </w:style>
  <w:style w:type="character" w:customStyle="1" w:styleId="KommentaariteemaMrk">
    <w:name w:val="Kommentaari teema Märk"/>
    <w:link w:val="Kommentaariteema"/>
    <w:uiPriority w:val="99"/>
    <w:semiHidden/>
    <w:rsid w:val="00247DA2"/>
    <w:rPr>
      <w:b/>
      <w:bCs/>
      <w:sz w:val="20"/>
      <w:szCs w:val="20"/>
    </w:rPr>
  </w:style>
  <w:style w:type="character" w:customStyle="1" w:styleId="tyhik">
    <w:name w:val="tyhik"/>
    <w:basedOn w:val="Liguvaikefont"/>
    <w:rsid w:val="00247DA2"/>
  </w:style>
  <w:style w:type="character" w:customStyle="1" w:styleId="mm">
    <w:name w:val="mm"/>
    <w:basedOn w:val="Liguvaikefont"/>
    <w:rsid w:val="008F0FA6"/>
  </w:style>
  <w:style w:type="character" w:styleId="Hperlink">
    <w:name w:val="Hyperlink"/>
    <w:uiPriority w:val="99"/>
    <w:unhideWhenUsed/>
    <w:rsid w:val="008F0FA6"/>
    <w:rPr>
      <w:color w:val="0000FF"/>
      <w:u w:val="single"/>
    </w:rPr>
  </w:style>
  <w:style w:type="paragraph" w:styleId="Loendilik">
    <w:name w:val="List Paragraph"/>
    <w:basedOn w:val="Normaallaad"/>
    <w:uiPriority w:val="34"/>
    <w:qFormat/>
    <w:rsid w:val="001E2FDF"/>
    <w:pPr>
      <w:ind w:left="720"/>
      <w:contextualSpacing/>
    </w:pPr>
  </w:style>
  <w:style w:type="paragraph" w:styleId="Redaktsioon">
    <w:name w:val="Revision"/>
    <w:hidden/>
    <w:uiPriority w:val="99"/>
    <w:semiHidden/>
    <w:rsid w:val="00B57676"/>
    <w:rPr>
      <w:sz w:val="22"/>
      <w:szCs w:val="22"/>
      <w:lang w:eastAsia="en-US"/>
    </w:rPr>
  </w:style>
  <w:style w:type="paragraph" w:customStyle="1" w:styleId="Default">
    <w:name w:val="Default"/>
    <w:rsid w:val="006F5DA2"/>
    <w:pPr>
      <w:autoSpaceDE w:val="0"/>
      <w:autoSpaceDN w:val="0"/>
      <w:adjustRightInd w:val="0"/>
    </w:pPr>
    <w:rPr>
      <w:rFonts w:ascii="Times New Roman" w:hAnsi="Times New Roman"/>
      <w:color w:val="000000"/>
      <w:sz w:val="24"/>
      <w:szCs w:val="24"/>
    </w:rPr>
  </w:style>
  <w:style w:type="paragraph" w:styleId="Pis">
    <w:name w:val="header"/>
    <w:basedOn w:val="Normaallaad"/>
    <w:link w:val="PisMrk"/>
    <w:uiPriority w:val="99"/>
    <w:unhideWhenUsed/>
    <w:rsid w:val="00935867"/>
    <w:pPr>
      <w:tabs>
        <w:tab w:val="center" w:pos="4536"/>
        <w:tab w:val="right" w:pos="9072"/>
      </w:tabs>
    </w:pPr>
  </w:style>
  <w:style w:type="character" w:customStyle="1" w:styleId="PisMrk">
    <w:name w:val="Päis Märk"/>
    <w:link w:val="Pis"/>
    <w:uiPriority w:val="99"/>
    <w:rsid w:val="00935867"/>
    <w:rPr>
      <w:sz w:val="22"/>
      <w:szCs w:val="22"/>
      <w:lang w:eastAsia="en-US"/>
    </w:rPr>
  </w:style>
  <w:style w:type="paragraph" w:styleId="Jalus">
    <w:name w:val="footer"/>
    <w:basedOn w:val="Normaallaad"/>
    <w:link w:val="JalusMrk"/>
    <w:uiPriority w:val="99"/>
    <w:unhideWhenUsed/>
    <w:rsid w:val="00935867"/>
    <w:pPr>
      <w:tabs>
        <w:tab w:val="center" w:pos="4536"/>
        <w:tab w:val="right" w:pos="9072"/>
      </w:tabs>
    </w:pPr>
  </w:style>
  <w:style w:type="character" w:customStyle="1" w:styleId="JalusMrk">
    <w:name w:val="Jalus Märk"/>
    <w:link w:val="Jalus"/>
    <w:uiPriority w:val="99"/>
    <w:rsid w:val="00935867"/>
    <w:rPr>
      <w:sz w:val="22"/>
      <w:szCs w:val="22"/>
      <w:lang w:eastAsia="en-US"/>
    </w:rPr>
  </w:style>
  <w:style w:type="paragraph" w:styleId="Allmrkusetekst">
    <w:name w:val="footnote text"/>
    <w:basedOn w:val="Normaallaad"/>
    <w:link w:val="AllmrkusetekstMrk"/>
    <w:uiPriority w:val="99"/>
    <w:semiHidden/>
    <w:unhideWhenUsed/>
    <w:rsid w:val="007636B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636BF"/>
    <w:rPr>
      <w:lang w:eastAsia="en-US"/>
    </w:rPr>
  </w:style>
  <w:style w:type="character" w:styleId="Allmrkuseviide">
    <w:name w:val="footnote reference"/>
    <w:basedOn w:val="Liguvaikefont"/>
    <w:uiPriority w:val="99"/>
    <w:semiHidden/>
    <w:unhideWhenUsed/>
    <w:rsid w:val="007636BF"/>
    <w:rPr>
      <w:vertAlign w:val="superscript"/>
    </w:rPr>
  </w:style>
  <w:style w:type="character" w:styleId="Lahendamatamainimine">
    <w:name w:val="Unresolved Mention"/>
    <w:basedOn w:val="Liguvaikefont"/>
    <w:uiPriority w:val="99"/>
    <w:semiHidden/>
    <w:unhideWhenUsed/>
    <w:rsid w:val="000038B9"/>
    <w:rPr>
      <w:color w:val="605E5C"/>
      <w:shd w:val="clear" w:color="auto" w:fill="E1DFDD"/>
    </w:rPr>
  </w:style>
  <w:style w:type="character" w:customStyle="1" w:styleId="Pealkiri1Mrk">
    <w:name w:val="Pealkiri 1 Märk"/>
    <w:basedOn w:val="Liguvaikefont"/>
    <w:link w:val="Pealkiri1"/>
    <w:uiPriority w:val="9"/>
    <w:rsid w:val="00241197"/>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75512">
      <w:bodyDiv w:val="1"/>
      <w:marLeft w:val="0"/>
      <w:marRight w:val="0"/>
      <w:marTop w:val="0"/>
      <w:marBottom w:val="0"/>
      <w:divBdr>
        <w:top w:val="none" w:sz="0" w:space="0" w:color="auto"/>
        <w:left w:val="none" w:sz="0" w:space="0" w:color="auto"/>
        <w:bottom w:val="none" w:sz="0" w:space="0" w:color="auto"/>
        <w:right w:val="none" w:sz="0" w:space="0" w:color="auto"/>
      </w:divBdr>
      <w:divsChild>
        <w:div w:id="765266988">
          <w:marLeft w:val="0"/>
          <w:marRight w:val="0"/>
          <w:marTop w:val="0"/>
          <w:marBottom w:val="0"/>
          <w:divBdr>
            <w:top w:val="none" w:sz="0" w:space="0" w:color="auto"/>
            <w:left w:val="none" w:sz="0" w:space="0" w:color="auto"/>
            <w:bottom w:val="none" w:sz="0" w:space="0" w:color="auto"/>
            <w:right w:val="none" w:sz="0" w:space="0" w:color="auto"/>
          </w:divBdr>
          <w:divsChild>
            <w:div w:id="1260024231">
              <w:marLeft w:val="0"/>
              <w:marRight w:val="0"/>
              <w:marTop w:val="0"/>
              <w:marBottom w:val="0"/>
              <w:divBdr>
                <w:top w:val="none" w:sz="0" w:space="0" w:color="auto"/>
                <w:left w:val="none" w:sz="0" w:space="0" w:color="auto"/>
                <w:bottom w:val="none" w:sz="0" w:space="0" w:color="auto"/>
                <w:right w:val="none" w:sz="0" w:space="0" w:color="auto"/>
              </w:divBdr>
              <w:divsChild>
                <w:div w:id="17704301">
                  <w:marLeft w:val="0"/>
                  <w:marRight w:val="0"/>
                  <w:marTop w:val="0"/>
                  <w:marBottom w:val="0"/>
                  <w:divBdr>
                    <w:top w:val="none" w:sz="0" w:space="0" w:color="auto"/>
                    <w:left w:val="none" w:sz="0" w:space="0" w:color="auto"/>
                    <w:bottom w:val="none" w:sz="0" w:space="0" w:color="auto"/>
                    <w:right w:val="none" w:sz="0" w:space="0" w:color="auto"/>
                  </w:divBdr>
                  <w:divsChild>
                    <w:div w:id="23477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03399">
      <w:bodyDiv w:val="1"/>
      <w:marLeft w:val="0"/>
      <w:marRight w:val="0"/>
      <w:marTop w:val="0"/>
      <w:marBottom w:val="0"/>
      <w:divBdr>
        <w:top w:val="none" w:sz="0" w:space="0" w:color="auto"/>
        <w:left w:val="none" w:sz="0" w:space="0" w:color="auto"/>
        <w:bottom w:val="none" w:sz="0" w:space="0" w:color="auto"/>
        <w:right w:val="none" w:sz="0" w:space="0" w:color="auto"/>
      </w:divBdr>
    </w:div>
    <w:div w:id="476382192">
      <w:bodyDiv w:val="1"/>
      <w:marLeft w:val="0"/>
      <w:marRight w:val="0"/>
      <w:marTop w:val="0"/>
      <w:marBottom w:val="0"/>
      <w:divBdr>
        <w:top w:val="none" w:sz="0" w:space="0" w:color="auto"/>
        <w:left w:val="none" w:sz="0" w:space="0" w:color="auto"/>
        <w:bottom w:val="none" w:sz="0" w:space="0" w:color="auto"/>
        <w:right w:val="none" w:sz="0" w:space="0" w:color="auto"/>
      </w:divBdr>
    </w:div>
    <w:div w:id="565183352">
      <w:bodyDiv w:val="1"/>
      <w:marLeft w:val="0"/>
      <w:marRight w:val="0"/>
      <w:marTop w:val="0"/>
      <w:marBottom w:val="0"/>
      <w:divBdr>
        <w:top w:val="none" w:sz="0" w:space="0" w:color="auto"/>
        <w:left w:val="none" w:sz="0" w:space="0" w:color="auto"/>
        <w:bottom w:val="none" w:sz="0" w:space="0" w:color="auto"/>
        <w:right w:val="none" w:sz="0" w:space="0" w:color="auto"/>
      </w:divBdr>
      <w:divsChild>
        <w:div w:id="1033310607">
          <w:marLeft w:val="0"/>
          <w:marRight w:val="0"/>
          <w:marTop w:val="0"/>
          <w:marBottom w:val="0"/>
          <w:divBdr>
            <w:top w:val="none" w:sz="0" w:space="0" w:color="auto"/>
            <w:left w:val="none" w:sz="0" w:space="0" w:color="auto"/>
            <w:bottom w:val="none" w:sz="0" w:space="0" w:color="auto"/>
            <w:right w:val="none" w:sz="0" w:space="0" w:color="auto"/>
          </w:divBdr>
          <w:divsChild>
            <w:div w:id="2062827379">
              <w:marLeft w:val="0"/>
              <w:marRight w:val="0"/>
              <w:marTop w:val="0"/>
              <w:marBottom w:val="0"/>
              <w:divBdr>
                <w:top w:val="none" w:sz="0" w:space="0" w:color="auto"/>
                <w:left w:val="none" w:sz="0" w:space="0" w:color="auto"/>
                <w:bottom w:val="none" w:sz="0" w:space="0" w:color="auto"/>
                <w:right w:val="none" w:sz="0" w:space="0" w:color="auto"/>
              </w:divBdr>
              <w:divsChild>
                <w:div w:id="682977761">
                  <w:marLeft w:val="0"/>
                  <w:marRight w:val="0"/>
                  <w:marTop w:val="0"/>
                  <w:marBottom w:val="0"/>
                  <w:divBdr>
                    <w:top w:val="none" w:sz="0" w:space="0" w:color="auto"/>
                    <w:left w:val="none" w:sz="0" w:space="0" w:color="auto"/>
                    <w:bottom w:val="none" w:sz="0" w:space="0" w:color="auto"/>
                    <w:right w:val="none" w:sz="0" w:space="0" w:color="auto"/>
                  </w:divBdr>
                  <w:divsChild>
                    <w:div w:id="40719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868800">
      <w:bodyDiv w:val="1"/>
      <w:marLeft w:val="0"/>
      <w:marRight w:val="0"/>
      <w:marTop w:val="0"/>
      <w:marBottom w:val="0"/>
      <w:divBdr>
        <w:top w:val="none" w:sz="0" w:space="0" w:color="auto"/>
        <w:left w:val="none" w:sz="0" w:space="0" w:color="auto"/>
        <w:bottom w:val="none" w:sz="0" w:space="0" w:color="auto"/>
        <w:right w:val="none" w:sz="0" w:space="0" w:color="auto"/>
      </w:divBdr>
    </w:div>
    <w:div w:id="832452819">
      <w:bodyDiv w:val="1"/>
      <w:marLeft w:val="0"/>
      <w:marRight w:val="0"/>
      <w:marTop w:val="0"/>
      <w:marBottom w:val="0"/>
      <w:divBdr>
        <w:top w:val="none" w:sz="0" w:space="0" w:color="auto"/>
        <w:left w:val="none" w:sz="0" w:space="0" w:color="auto"/>
        <w:bottom w:val="none" w:sz="0" w:space="0" w:color="auto"/>
        <w:right w:val="none" w:sz="0" w:space="0" w:color="auto"/>
      </w:divBdr>
    </w:div>
    <w:div w:id="921528887">
      <w:bodyDiv w:val="1"/>
      <w:marLeft w:val="0"/>
      <w:marRight w:val="0"/>
      <w:marTop w:val="0"/>
      <w:marBottom w:val="0"/>
      <w:divBdr>
        <w:top w:val="none" w:sz="0" w:space="0" w:color="auto"/>
        <w:left w:val="none" w:sz="0" w:space="0" w:color="auto"/>
        <w:bottom w:val="none" w:sz="0" w:space="0" w:color="auto"/>
        <w:right w:val="none" w:sz="0" w:space="0" w:color="auto"/>
      </w:divBdr>
    </w:div>
    <w:div w:id="968437483">
      <w:bodyDiv w:val="1"/>
      <w:marLeft w:val="0"/>
      <w:marRight w:val="0"/>
      <w:marTop w:val="0"/>
      <w:marBottom w:val="0"/>
      <w:divBdr>
        <w:top w:val="none" w:sz="0" w:space="0" w:color="auto"/>
        <w:left w:val="none" w:sz="0" w:space="0" w:color="auto"/>
        <w:bottom w:val="none" w:sz="0" w:space="0" w:color="auto"/>
        <w:right w:val="none" w:sz="0" w:space="0" w:color="auto"/>
      </w:divBdr>
    </w:div>
    <w:div w:id="1049383797">
      <w:bodyDiv w:val="1"/>
      <w:marLeft w:val="0"/>
      <w:marRight w:val="0"/>
      <w:marTop w:val="0"/>
      <w:marBottom w:val="0"/>
      <w:divBdr>
        <w:top w:val="none" w:sz="0" w:space="0" w:color="auto"/>
        <w:left w:val="none" w:sz="0" w:space="0" w:color="auto"/>
        <w:bottom w:val="none" w:sz="0" w:space="0" w:color="auto"/>
        <w:right w:val="none" w:sz="0" w:space="0" w:color="auto"/>
      </w:divBdr>
    </w:div>
    <w:div w:id="1190682136">
      <w:bodyDiv w:val="1"/>
      <w:marLeft w:val="0"/>
      <w:marRight w:val="0"/>
      <w:marTop w:val="0"/>
      <w:marBottom w:val="0"/>
      <w:divBdr>
        <w:top w:val="none" w:sz="0" w:space="0" w:color="auto"/>
        <w:left w:val="none" w:sz="0" w:space="0" w:color="auto"/>
        <w:bottom w:val="none" w:sz="0" w:space="0" w:color="auto"/>
        <w:right w:val="none" w:sz="0" w:space="0" w:color="auto"/>
      </w:divBdr>
    </w:div>
    <w:div w:id="1204370541">
      <w:bodyDiv w:val="1"/>
      <w:marLeft w:val="0"/>
      <w:marRight w:val="0"/>
      <w:marTop w:val="0"/>
      <w:marBottom w:val="0"/>
      <w:divBdr>
        <w:top w:val="none" w:sz="0" w:space="0" w:color="auto"/>
        <w:left w:val="none" w:sz="0" w:space="0" w:color="auto"/>
        <w:bottom w:val="none" w:sz="0" w:space="0" w:color="auto"/>
        <w:right w:val="none" w:sz="0" w:space="0" w:color="auto"/>
      </w:divBdr>
    </w:div>
    <w:div w:id="1265110977">
      <w:bodyDiv w:val="1"/>
      <w:marLeft w:val="0"/>
      <w:marRight w:val="0"/>
      <w:marTop w:val="0"/>
      <w:marBottom w:val="0"/>
      <w:divBdr>
        <w:top w:val="none" w:sz="0" w:space="0" w:color="auto"/>
        <w:left w:val="none" w:sz="0" w:space="0" w:color="auto"/>
        <w:bottom w:val="none" w:sz="0" w:space="0" w:color="auto"/>
        <w:right w:val="none" w:sz="0" w:space="0" w:color="auto"/>
      </w:divBdr>
    </w:div>
    <w:div w:id="1302154833">
      <w:bodyDiv w:val="1"/>
      <w:marLeft w:val="0"/>
      <w:marRight w:val="0"/>
      <w:marTop w:val="0"/>
      <w:marBottom w:val="0"/>
      <w:divBdr>
        <w:top w:val="none" w:sz="0" w:space="0" w:color="auto"/>
        <w:left w:val="none" w:sz="0" w:space="0" w:color="auto"/>
        <w:bottom w:val="none" w:sz="0" w:space="0" w:color="auto"/>
        <w:right w:val="none" w:sz="0" w:space="0" w:color="auto"/>
      </w:divBdr>
    </w:div>
    <w:div w:id="1339038857">
      <w:bodyDiv w:val="1"/>
      <w:marLeft w:val="0"/>
      <w:marRight w:val="0"/>
      <w:marTop w:val="0"/>
      <w:marBottom w:val="0"/>
      <w:divBdr>
        <w:top w:val="none" w:sz="0" w:space="0" w:color="auto"/>
        <w:left w:val="none" w:sz="0" w:space="0" w:color="auto"/>
        <w:bottom w:val="none" w:sz="0" w:space="0" w:color="auto"/>
        <w:right w:val="none" w:sz="0" w:space="0" w:color="auto"/>
      </w:divBdr>
    </w:div>
    <w:div w:id="1410075812">
      <w:bodyDiv w:val="1"/>
      <w:marLeft w:val="0"/>
      <w:marRight w:val="0"/>
      <w:marTop w:val="0"/>
      <w:marBottom w:val="0"/>
      <w:divBdr>
        <w:top w:val="none" w:sz="0" w:space="0" w:color="auto"/>
        <w:left w:val="none" w:sz="0" w:space="0" w:color="auto"/>
        <w:bottom w:val="none" w:sz="0" w:space="0" w:color="auto"/>
        <w:right w:val="none" w:sz="0" w:space="0" w:color="auto"/>
      </w:divBdr>
    </w:div>
    <w:div w:id="2015373471">
      <w:bodyDiv w:val="1"/>
      <w:marLeft w:val="0"/>
      <w:marRight w:val="0"/>
      <w:marTop w:val="0"/>
      <w:marBottom w:val="0"/>
      <w:divBdr>
        <w:top w:val="none" w:sz="0" w:space="0" w:color="auto"/>
        <w:left w:val="none" w:sz="0" w:space="0" w:color="auto"/>
        <w:bottom w:val="none" w:sz="0" w:space="0" w:color="auto"/>
        <w:right w:val="none" w:sz="0" w:space="0" w:color="auto"/>
      </w:divBdr>
    </w:div>
    <w:div w:id="2074965925">
      <w:bodyDiv w:val="1"/>
      <w:marLeft w:val="0"/>
      <w:marRight w:val="0"/>
      <w:marTop w:val="0"/>
      <w:marBottom w:val="0"/>
      <w:divBdr>
        <w:top w:val="none" w:sz="0" w:space="0" w:color="auto"/>
        <w:left w:val="none" w:sz="0" w:space="0" w:color="auto"/>
        <w:bottom w:val="none" w:sz="0" w:space="0" w:color="auto"/>
        <w:right w:val="none" w:sz="0" w:space="0" w:color="auto"/>
      </w:divBdr>
      <w:divsChild>
        <w:div w:id="1536115640">
          <w:marLeft w:val="0"/>
          <w:marRight w:val="0"/>
          <w:marTop w:val="0"/>
          <w:marBottom w:val="0"/>
          <w:divBdr>
            <w:top w:val="none" w:sz="0" w:space="0" w:color="auto"/>
            <w:left w:val="none" w:sz="0" w:space="0" w:color="auto"/>
            <w:bottom w:val="none" w:sz="0" w:space="0" w:color="auto"/>
            <w:right w:val="none" w:sz="0" w:space="0" w:color="auto"/>
          </w:divBdr>
          <w:divsChild>
            <w:div w:id="458957405">
              <w:marLeft w:val="0"/>
              <w:marRight w:val="0"/>
              <w:marTop w:val="0"/>
              <w:marBottom w:val="0"/>
              <w:divBdr>
                <w:top w:val="none" w:sz="0" w:space="0" w:color="auto"/>
                <w:left w:val="none" w:sz="0" w:space="0" w:color="auto"/>
                <w:bottom w:val="none" w:sz="0" w:space="0" w:color="auto"/>
                <w:right w:val="none" w:sz="0" w:space="0" w:color="auto"/>
              </w:divBdr>
              <w:divsChild>
                <w:div w:id="972560490">
                  <w:marLeft w:val="0"/>
                  <w:marRight w:val="0"/>
                  <w:marTop w:val="0"/>
                  <w:marBottom w:val="0"/>
                  <w:divBdr>
                    <w:top w:val="none" w:sz="0" w:space="0" w:color="auto"/>
                    <w:left w:val="none" w:sz="0" w:space="0" w:color="auto"/>
                    <w:bottom w:val="none" w:sz="0" w:space="0" w:color="auto"/>
                    <w:right w:val="none" w:sz="0" w:space="0" w:color="auto"/>
                  </w:divBdr>
                  <w:divsChild>
                    <w:div w:id="88980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335189">
      <w:bodyDiv w:val="1"/>
      <w:marLeft w:val="0"/>
      <w:marRight w:val="0"/>
      <w:marTop w:val="0"/>
      <w:marBottom w:val="0"/>
      <w:divBdr>
        <w:top w:val="none" w:sz="0" w:space="0" w:color="auto"/>
        <w:left w:val="none" w:sz="0" w:space="0" w:color="auto"/>
        <w:bottom w:val="none" w:sz="0" w:space="0" w:color="auto"/>
        <w:right w:val="none" w:sz="0" w:space="0" w:color="auto"/>
      </w:divBdr>
    </w:div>
    <w:div w:id="208961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A0F82-5204-4239-9F0D-FDBB7E9080F0}">
  <ds:schemaRefs>
    <ds:schemaRef ds:uri="http://schemas.microsoft.com/sharepoint/v3/contenttype/forms"/>
  </ds:schemaRefs>
</ds:datastoreItem>
</file>

<file path=customXml/itemProps2.xml><?xml version="1.0" encoding="utf-8"?>
<ds:datastoreItem xmlns:ds="http://schemas.openxmlformats.org/officeDocument/2006/customXml" ds:itemID="{A8345AEC-BEFE-4603-B0CA-6D49054BC7E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04E24E3D-1693-4633-8A58-9358FA0B6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04C9CF-31F2-4622-877F-2EA6EFD4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2851</Words>
  <Characters>16536</Characters>
  <Application>Microsoft Office Word</Application>
  <DocSecurity>0</DocSecurity>
  <Lines>137</Lines>
  <Paragraphs>38</Paragraphs>
  <ScaleCrop>false</ScaleCrop>
  <Company>Justiitsministeerium</Company>
  <LinksUpToDate>false</LinksUpToDate>
  <CharactersWithSpaces>19349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Sulev Liivik</dc:creator>
  <cp:keywords/>
  <dc:description/>
  <cp:lastModifiedBy>Katariina Kärsten - JUSTDIGI</cp:lastModifiedBy>
  <cp:revision>47</cp:revision>
  <cp:lastPrinted>2024-12-04T07:37:00Z</cp:lastPrinted>
  <dcterms:created xsi:type="dcterms:W3CDTF">2025-01-28T09:09:00Z</dcterms:created>
  <dcterms:modified xsi:type="dcterms:W3CDTF">2025-02-12T15:57:00Z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2025-01-28T09:09:39Z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e79157a8-d78b-4902-aae1-33bbb949e462</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